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48876" w14:textId="6A236DE3" w:rsidR="008B3D38" w:rsidRPr="00153DD5" w:rsidRDefault="00613322" w:rsidP="002F3B54">
      <w:pPr>
        <w:ind w:left="1440" w:hanging="1440"/>
        <w:jc w:val="center"/>
        <w:rPr>
          <w:b/>
          <w:sz w:val="24"/>
          <w:lang w:val="es-ES"/>
        </w:rPr>
      </w:pPr>
      <w:r w:rsidRPr="00153DD5">
        <w:rPr>
          <w:b/>
          <w:spacing w:val="-27"/>
          <w:sz w:val="24"/>
          <w:lang w:val="es-ES"/>
        </w:rPr>
        <w:t>P</w:t>
      </w:r>
      <w:r w:rsidRPr="00153DD5">
        <w:rPr>
          <w:b/>
          <w:sz w:val="24"/>
          <w:lang w:val="es-ES"/>
        </w:rPr>
        <w:t>.O.</w:t>
      </w:r>
      <w:r w:rsidRPr="00153DD5">
        <w:rPr>
          <w:b/>
          <w:spacing w:val="-1"/>
          <w:sz w:val="24"/>
          <w:lang w:val="es-ES"/>
        </w:rPr>
        <w:t xml:space="preserve"> </w:t>
      </w:r>
      <w:r w:rsidRPr="00153DD5">
        <w:rPr>
          <w:b/>
          <w:sz w:val="24"/>
          <w:lang w:val="es-ES"/>
        </w:rPr>
        <w:t>7.3</w:t>
      </w:r>
      <w:r w:rsidR="00924CA6" w:rsidRPr="00153DD5">
        <w:rPr>
          <w:b/>
          <w:sz w:val="24"/>
          <w:lang w:val="es-ES"/>
        </w:rPr>
        <w:t>.</w:t>
      </w:r>
      <w:r w:rsidRPr="00153DD5">
        <w:rPr>
          <w:b/>
          <w:spacing w:val="-2"/>
          <w:sz w:val="24"/>
          <w:lang w:val="es-ES"/>
        </w:rPr>
        <w:t xml:space="preserve"> </w:t>
      </w:r>
      <w:r w:rsidRPr="00153DD5">
        <w:rPr>
          <w:b/>
          <w:sz w:val="24"/>
          <w:lang w:val="es-ES"/>
        </w:rPr>
        <w:t>Regulación</w:t>
      </w:r>
      <w:r w:rsidRPr="00153DD5">
        <w:rPr>
          <w:b/>
          <w:spacing w:val="-2"/>
          <w:sz w:val="24"/>
          <w:lang w:val="es-ES"/>
        </w:rPr>
        <w:t xml:space="preserve"> </w:t>
      </w:r>
      <w:r w:rsidRPr="00153DD5">
        <w:rPr>
          <w:b/>
          <w:sz w:val="24"/>
          <w:lang w:val="es-ES"/>
        </w:rPr>
        <w:t>terciaria</w:t>
      </w:r>
    </w:p>
    <w:p w14:paraId="7699031B" w14:textId="77777777" w:rsidR="0070442C" w:rsidRPr="0070442C" w:rsidRDefault="0070442C" w:rsidP="0070442C">
      <w:pPr>
        <w:jc w:val="center"/>
        <w:rPr>
          <w:b/>
          <w:lang w:val="es-ES"/>
        </w:rPr>
      </w:pPr>
    </w:p>
    <w:p w14:paraId="56948878" w14:textId="4ADEDAEC" w:rsidR="008B3D38" w:rsidRPr="00402D0D" w:rsidRDefault="00613322" w:rsidP="0039250C">
      <w:pPr>
        <w:pStyle w:val="Heading1"/>
        <w:numPr>
          <w:ilvl w:val="0"/>
          <w:numId w:val="8"/>
        </w:numPr>
        <w:spacing w:before="120" w:after="0" w:line="240" w:lineRule="auto"/>
        <w:ind w:left="284"/>
        <w:contextualSpacing w:val="0"/>
      </w:pPr>
      <w:r w:rsidRPr="00402D0D">
        <w:t>Objeto.</w:t>
      </w:r>
    </w:p>
    <w:p w14:paraId="5694887A" w14:textId="4D7D5A5E" w:rsidR="008B3D38" w:rsidRPr="00402D0D" w:rsidRDefault="00613322" w:rsidP="00153DD5">
      <w:pPr>
        <w:pStyle w:val="BodyText"/>
        <w:spacing w:before="120" w:after="0" w:line="240" w:lineRule="auto"/>
      </w:pPr>
      <w:r w:rsidRPr="00402D0D">
        <w:rPr>
          <w:spacing w:val="5"/>
        </w:rPr>
        <w:t>E</w:t>
      </w:r>
      <w:r w:rsidRPr="00402D0D">
        <w:t>l</w:t>
      </w:r>
      <w:r w:rsidRPr="00402D0D">
        <w:rPr>
          <w:spacing w:val="42"/>
        </w:rPr>
        <w:t xml:space="preserve"> </w:t>
      </w:r>
      <w:r w:rsidRPr="00402D0D">
        <w:rPr>
          <w:spacing w:val="5"/>
        </w:rPr>
        <w:t>objet</w:t>
      </w:r>
      <w:r w:rsidRPr="00402D0D">
        <w:t>o</w:t>
      </w:r>
      <w:r w:rsidRPr="00402D0D">
        <w:rPr>
          <w:spacing w:val="43"/>
        </w:rPr>
        <w:t xml:space="preserve"> </w:t>
      </w:r>
      <w:r w:rsidRPr="00402D0D">
        <w:rPr>
          <w:spacing w:val="5"/>
        </w:rPr>
        <w:t>d</w:t>
      </w:r>
      <w:r w:rsidRPr="00402D0D">
        <w:t>e</w:t>
      </w:r>
      <w:r w:rsidRPr="00402D0D">
        <w:rPr>
          <w:spacing w:val="42"/>
        </w:rPr>
        <w:t xml:space="preserve"> </w:t>
      </w:r>
      <w:r w:rsidRPr="00402D0D">
        <w:rPr>
          <w:spacing w:val="5"/>
        </w:rPr>
        <w:t>est</w:t>
      </w:r>
      <w:r w:rsidRPr="00402D0D">
        <w:t>e</w:t>
      </w:r>
      <w:r w:rsidRPr="00402D0D">
        <w:rPr>
          <w:spacing w:val="43"/>
        </w:rPr>
        <w:t xml:space="preserve"> </w:t>
      </w:r>
      <w:r w:rsidRPr="00402D0D">
        <w:rPr>
          <w:spacing w:val="5"/>
        </w:rPr>
        <w:t>procedimient</w:t>
      </w:r>
      <w:r w:rsidRPr="00402D0D">
        <w:t>o</w:t>
      </w:r>
      <w:r w:rsidRPr="00402D0D">
        <w:rPr>
          <w:spacing w:val="43"/>
        </w:rPr>
        <w:t xml:space="preserve"> </w:t>
      </w:r>
      <w:r w:rsidRPr="00402D0D">
        <w:rPr>
          <w:spacing w:val="5"/>
        </w:rPr>
        <w:t>e</w:t>
      </w:r>
      <w:r w:rsidRPr="00402D0D">
        <w:t>s</w:t>
      </w:r>
      <w:r w:rsidRPr="00402D0D">
        <w:rPr>
          <w:spacing w:val="42"/>
        </w:rPr>
        <w:t xml:space="preserve"> </w:t>
      </w:r>
      <w:r w:rsidRPr="00402D0D">
        <w:rPr>
          <w:spacing w:val="5"/>
        </w:rPr>
        <w:t>reglamenta</w:t>
      </w:r>
      <w:r w:rsidRPr="00402D0D">
        <w:t>r</w:t>
      </w:r>
      <w:r w:rsidRPr="00402D0D">
        <w:rPr>
          <w:spacing w:val="43"/>
        </w:rPr>
        <w:t xml:space="preserve"> </w:t>
      </w:r>
      <w:r w:rsidRPr="00402D0D">
        <w:rPr>
          <w:spacing w:val="5"/>
        </w:rPr>
        <w:t>e</w:t>
      </w:r>
      <w:r w:rsidRPr="00402D0D">
        <w:t>l</w:t>
      </w:r>
      <w:r w:rsidR="00404122" w:rsidRPr="00402D0D">
        <w:t xml:space="preserve"> funcionamiento del</w:t>
      </w:r>
      <w:r w:rsidRPr="00402D0D">
        <w:rPr>
          <w:spacing w:val="42"/>
        </w:rPr>
        <w:t xml:space="preserve"> </w:t>
      </w:r>
      <w:r w:rsidRPr="00402D0D">
        <w:rPr>
          <w:spacing w:val="5"/>
        </w:rPr>
        <w:t>servici</w:t>
      </w:r>
      <w:r w:rsidRPr="00402D0D">
        <w:t>o</w:t>
      </w:r>
      <w:r w:rsidRPr="00402D0D">
        <w:rPr>
          <w:spacing w:val="43"/>
        </w:rPr>
        <w:t xml:space="preserve"> </w:t>
      </w:r>
      <w:r w:rsidR="00EA176E" w:rsidRPr="00402D0D">
        <w:rPr>
          <w:spacing w:val="5"/>
        </w:rPr>
        <w:t xml:space="preserve">de balance </w:t>
      </w:r>
      <w:r w:rsidRPr="00402D0D">
        <w:rPr>
          <w:spacing w:val="5"/>
        </w:rPr>
        <w:t xml:space="preserve">de </w:t>
      </w:r>
      <w:r w:rsidRPr="00402D0D">
        <w:t>regulación</w:t>
      </w:r>
      <w:r w:rsidRPr="00402D0D">
        <w:rPr>
          <w:spacing w:val="13"/>
        </w:rPr>
        <w:t xml:space="preserve"> </w:t>
      </w:r>
      <w:r w:rsidRPr="00402D0D">
        <w:t>terciaria</w:t>
      </w:r>
      <w:r w:rsidRPr="00402D0D">
        <w:rPr>
          <w:spacing w:val="13"/>
        </w:rPr>
        <w:t xml:space="preserve"> </w:t>
      </w:r>
      <w:r w:rsidRPr="00402D0D">
        <w:t>del</w:t>
      </w:r>
      <w:r w:rsidRPr="00402D0D">
        <w:rPr>
          <w:spacing w:val="13"/>
        </w:rPr>
        <w:t xml:space="preserve"> </w:t>
      </w:r>
      <w:r w:rsidRPr="00402D0D">
        <w:t>sistema</w:t>
      </w:r>
      <w:r w:rsidRPr="00402D0D">
        <w:rPr>
          <w:spacing w:val="13"/>
        </w:rPr>
        <w:t xml:space="preserve"> </w:t>
      </w:r>
      <w:r w:rsidRPr="00402D0D">
        <w:t>eléctrico</w:t>
      </w:r>
      <w:r w:rsidRPr="00402D0D">
        <w:rPr>
          <w:spacing w:val="13"/>
        </w:rPr>
        <w:t xml:space="preserve"> </w:t>
      </w:r>
      <w:r w:rsidRPr="00402D0D">
        <w:t>peninsular</w:t>
      </w:r>
      <w:r w:rsidRPr="00402D0D">
        <w:rPr>
          <w:spacing w:val="13"/>
        </w:rPr>
        <w:t xml:space="preserve"> </w:t>
      </w:r>
      <w:r w:rsidRPr="00402D0D">
        <w:t>español</w:t>
      </w:r>
      <w:r w:rsidR="005945AD" w:rsidRPr="00402D0D">
        <w:t xml:space="preserve">. </w:t>
      </w:r>
      <w:r w:rsidRPr="00402D0D">
        <w:t>En</w:t>
      </w:r>
      <w:r w:rsidRPr="00402D0D">
        <w:rPr>
          <w:spacing w:val="12"/>
        </w:rPr>
        <w:t xml:space="preserve"> </w:t>
      </w:r>
      <w:r w:rsidRPr="00402D0D">
        <w:t>el</w:t>
      </w:r>
      <w:r w:rsidRPr="00402D0D">
        <w:rPr>
          <w:spacing w:val="13"/>
        </w:rPr>
        <w:t xml:space="preserve"> </w:t>
      </w:r>
      <w:r w:rsidRPr="00402D0D">
        <w:t>mismo</w:t>
      </w:r>
      <w:r w:rsidRPr="00402D0D">
        <w:rPr>
          <w:spacing w:val="13"/>
        </w:rPr>
        <w:t xml:space="preserve"> </w:t>
      </w:r>
      <w:r w:rsidRPr="00402D0D">
        <w:t>se</w:t>
      </w:r>
      <w:r w:rsidRPr="00402D0D">
        <w:rPr>
          <w:spacing w:val="12"/>
        </w:rPr>
        <w:t xml:space="preserve"> </w:t>
      </w:r>
      <w:r w:rsidRPr="00402D0D">
        <w:t xml:space="preserve">establecen </w:t>
      </w:r>
      <w:del w:id="0" w:author="Red Eléctrica" w:date="2020-12-13T18:17:00Z">
        <w:r w:rsidRPr="00402D0D" w:rsidDel="0011749C">
          <w:delText>los</w:delText>
        </w:r>
        <w:r w:rsidRPr="00402D0D" w:rsidDel="0011749C">
          <w:rPr>
            <w:spacing w:val="-1"/>
          </w:rPr>
          <w:delText xml:space="preserve"> </w:delText>
        </w:r>
        <w:r w:rsidRPr="00402D0D" w:rsidDel="0011749C">
          <w:delText>criterios</w:delText>
        </w:r>
        <w:r w:rsidRPr="00402D0D" w:rsidDel="0011749C">
          <w:rPr>
            <w:spacing w:val="-1"/>
          </w:rPr>
          <w:delText xml:space="preserve"> </w:delText>
        </w:r>
        <w:r w:rsidRPr="00402D0D" w:rsidDel="0011749C">
          <w:delText>relativos</w:delText>
        </w:r>
        <w:r w:rsidRPr="00402D0D" w:rsidDel="0011749C">
          <w:rPr>
            <w:spacing w:val="-1"/>
          </w:rPr>
          <w:delText xml:space="preserve"> </w:delText>
        </w:r>
        <w:r w:rsidRPr="00402D0D" w:rsidDel="0011749C">
          <w:delText>a</w:delText>
        </w:r>
        <w:r w:rsidRPr="00402D0D" w:rsidDel="0011749C">
          <w:rPr>
            <w:spacing w:val="-1"/>
          </w:rPr>
          <w:delText xml:space="preserve"> </w:delText>
        </w:r>
      </w:del>
      <w:r w:rsidRPr="00402D0D">
        <w:t>los</w:t>
      </w:r>
      <w:r w:rsidRPr="00402D0D">
        <w:rPr>
          <w:spacing w:val="-1"/>
        </w:rPr>
        <w:t xml:space="preserve"> </w:t>
      </w:r>
      <w:r w:rsidRPr="00402D0D">
        <w:t>siguientes</w:t>
      </w:r>
      <w:r w:rsidRPr="00402D0D">
        <w:rPr>
          <w:spacing w:val="-1"/>
        </w:rPr>
        <w:t xml:space="preserve"> </w:t>
      </w:r>
      <w:r w:rsidRPr="00402D0D">
        <w:t>aspectos</w:t>
      </w:r>
      <w:r w:rsidR="00611D51" w:rsidRPr="00402D0D">
        <w:t>:</w:t>
      </w:r>
    </w:p>
    <w:p w14:paraId="4D608B33" w14:textId="26D5E7B1" w:rsidR="007D2FAE" w:rsidRPr="00402D0D" w:rsidRDefault="00F9001A" w:rsidP="00080A97">
      <w:pPr>
        <w:pStyle w:val="Heading3"/>
        <w:spacing w:before="60" w:line="240" w:lineRule="auto"/>
        <w:ind w:left="714" w:hanging="357"/>
      </w:pPr>
      <w:ins w:id="1" w:author="Red Eléctrica" w:date="2020-12-13T18:17:00Z">
        <w:r>
          <w:t>Publicación de los r</w:t>
        </w:r>
      </w:ins>
      <w:del w:id="2" w:author="Red Eléctrica" w:date="2020-12-13T18:17:00Z">
        <w:r w:rsidR="006E01D1" w:rsidRPr="00402D0D" w:rsidDel="00F9001A">
          <w:delText>R</w:delText>
        </w:r>
      </w:del>
      <w:r w:rsidR="0095798C" w:rsidRPr="00402D0D">
        <w:t>equerimientos</w:t>
      </w:r>
      <w:r w:rsidR="00233652" w:rsidRPr="00402D0D">
        <w:t xml:space="preserve"> de reserva de regulación terciaria</w:t>
      </w:r>
      <w:ins w:id="3" w:author="Poza Sanchez, Elena" w:date="2021-03-26T08:01:00Z">
        <w:r w:rsidR="6DEE4C0F">
          <w:t>.</w:t>
        </w:r>
      </w:ins>
    </w:p>
    <w:p w14:paraId="68D737FE" w14:textId="29C455C2" w:rsidR="0024168C" w:rsidRPr="00402D0D" w:rsidRDefault="0024168C" w:rsidP="00080A97">
      <w:pPr>
        <w:pStyle w:val="Heading3"/>
        <w:spacing w:before="60" w:line="240" w:lineRule="auto"/>
        <w:ind w:left="714" w:hanging="357"/>
      </w:pPr>
      <w:r w:rsidRPr="00402D0D">
        <w:t xml:space="preserve">Presentación de </w:t>
      </w:r>
      <w:r w:rsidR="00404122" w:rsidRPr="00402D0D">
        <w:t>ofertas de energía de regulación terciaria</w:t>
      </w:r>
      <w:ins w:id="4" w:author="Poza Sanchez, Elena" w:date="2021-03-26T08:01:00Z">
        <w:r w:rsidR="4FD0E5E3">
          <w:t>.</w:t>
        </w:r>
      </w:ins>
    </w:p>
    <w:p w14:paraId="5694887C" w14:textId="1A00D228" w:rsidR="008B3D38" w:rsidRPr="00402D0D" w:rsidRDefault="00613322" w:rsidP="00080A97">
      <w:pPr>
        <w:pStyle w:val="Heading3"/>
        <w:spacing w:before="60" w:line="240" w:lineRule="auto"/>
        <w:ind w:left="714" w:hanging="357"/>
      </w:pPr>
      <w:r w:rsidRPr="00402D0D">
        <w:t>Asignación de la</w:t>
      </w:r>
      <w:r w:rsidR="007D2FAE" w:rsidRPr="00402D0D">
        <w:t xml:space="preserve"> p</w:t>
      </w:r>
      <w:r w:rsidRPr="00402D0D">
        <w:t>restación.</w:t>
      </w:r>
    </w:p>
    <w:p w14:paraId="5694887D" w14:textId="79119BD3" w:rsidR="008B3D38" w:rsidRPr="00402D0D" w:rsidRDefault="00613322" w:rsidP="00080A97">
      <w:pPr>
        <w:pStyle w:val="Heading3"/>
        <w:spacing w:before="60" w:line="240" w:lineRule="auto"/>
        <w:ind w:left="714" w:hanging="357"/>
      </w:pPr>
      <w:r w:rsidRPr="00402D0D">
        <w:t>Control y medida de la prestación.</w:t>
      </w:r>
    </w:p>
    <w:p w14:paraId="5694887E" w14:textId="5A838C32" w:rsidR="008B3D38" w:rsidRPr="00402D0D" w:rsidRDefault="00613322" w:rsidP="00080A97">
      <w:pPr>
        <w:pStyle w:val="Heading3"/>
        <w:spacing w:before="60" w:line="240" w:lineRule="auto"/>
        <w:ind w:left="714" w:hanging="357"/>
      </w:pPr>
      <w:r w:rsidRPr="00402D0D">
        <w:t>Criterios de liquidación económica de</w:t>
      </w:r>
      <w:ins w:id="5" w:author="Red Eléctrica" w:date="2020-12-13T18:17:00Z">
        <w:r w:rsidR="00F9001A">
          <w:t xml:space="preserve"> </w:t>
        </w:r>
      </w:ins>
      <w:r w:rsidRPr="00402D0D">
        <w:t>l</w:t>
      </w:r>
      <w:ins w:id="6" w:author="Red Eléctrica" w:date="2020-12-13T18:17:00Z">
        <w:r w:rsidR="00F9001A">
          <w:t>a</w:t>
        </w:r>
      </w:ins>
      <w:r w:rsidRPr="00402D0D">
        <w:t xml:space="preserve"> </w:t>
      </w:r>
      <w:ins w:id="7" w:author="Red Eléctrica" w:date="2020-12-13T18:17:00Z">
        <w:r w:rsidR="00F9001A">
          <w:t xml:space="preserve">provisión del </w:t>
        </w:r>
      </w:ins>
      <w:r w:rsidRPr="00402D0D">
        <w:t>servicio.</w:t>
      </w:r>
    </w:p>
    <w:p w14:paraId="56948880" w14:textId="00FA0DEC" w:rsidR="008B3D38" w:rsidRPr="00402D0D" w:rsidRDefault="00613322" w:rsidP="0039250C">
      <w:pPr>
        <w:pStyle w:val="Heading1"/>
        <w:numPr>
          <w:ilvl w:val="0"/>
          <w:numId w:val="8"/>
        </w:numPr>
        <w:spacing w:before="240" w:after="0" w:line="240" w:lineRule="auto"/>
        <w:ind w:left="283" w:hanging="357"/>
        <w:contextualSpacing w:val="0"/>
      </w:pPr>
      <w:r w:rsidRPr="00AC78D6">
        <w:rPr>
          <w:rFonts w:eastAsia="Arial"/>
        </w:rPr>
        <w:t>Ámbito de aplicación</w:t>
      </w:r>
      <w:r w:rsidRPr="00402D0D">
        <w:t>.</w:t>
      </w:r>
    </w:p>
    <w:p w14:paraId="57F816F3" w14:textId="088AF2B9" w:rsidR="006A6B39" w:rsidRPr="00402D0D" w:rsidRDefault="006A6B39" w:rsidP="006A6B39">
      <w:r>
        <w:t>Este procedimiento aplica al operador del sistema eléctrico español (OS), a los proveedores de servicios de balance (</w:t>
      </w:r>
      <w:proofErr w:type="spellStart"/>
      <w:r>
        <w:t>Balancing</w:t>
      </w:r>
      <w:proofErr w:type="spellEnd"/>
      <w:r>
        <w:t xml:space="preserve"> </w:t>
      </w:r>
      <w:proofErr w:type="spellStart"/>
      <w:r>
        <w:t>Service</w:t>
      </w:r>
      <w:proofErr w:type="spellEnd"/>
      <w:r>
        <w:t xml:space="preserve"> </w:t>
      </w:r>
      <w:proofErr w:type="spellStart"/>
      <w:r>
        <w:t>Providers</w:t>
      </w:r>
      <w:proofErr w:type="spellEnd"/>
      <w:r>
        <w:t xml:space="preserve"> (</w:t>
      </w:r>
      <w:proofErr w:type="spellStart"/>
      <w:r>
        <w:t>BSPs</w:t>
      </w:r>
      <w:proofErr w:type="spellEnd"/>
      <w:r>
        <w:t>), por sus siglas en inglés) habilitados por el OS conforme a lo establecido en la normativa de aplicación vigente</w:t>
      </w:r>
      <w:ins w:id="8" w:author="Red Eléctrica" w:date="2020-12-13T18:17:00Z">
        <w:r w:rsidR="00F9001A">
          <w:t xml:space="preserve"> en el servicio de regulación terciaria</w:t>
        </w:r>
      </w:ins>
      <w:r>
        <w:t>, y a los sujetos de liquidación responsables del balance (</w:t>
      </w:r>
      <w:proofErr w:type="spellStart"/>
      <w:r>
        <w:t>Balancing</w:t>
      </w:r>
      <w:proofErr w:type="spellEnd"/>
      <w:r>
        <w:t xml:space="preserve"> </w:t>
      </w:r>
      <w:proofErr w:type="spellStart"/>
      <w:r>
        <w:t>Responsible</w:t>
      </w:r>
      <w:proofErr w:type="spellEnd"/>
      <w:r>
        <w:t xml:space="preserve"> </w:t>
      </w:r>
      <w:proofErr w:type="spellStart"/>
      <w:r>
        <w:t>Parties</w:t>
      </w:r>
      <w:proofErr w:type="spellEnd"/>
      <w:r>
        <w:t xml:space="preserve"> (</w:t>
      </w:r>
      <w:proofErr w:type="spellStart"/>
      <w:r>
        <w:t>BRPs</w:t>
      </w:r>
      <w:proofErr w:type="spellEnd"/>
      <w:r>
        <w:t xml:space="preserve">), por sus siglas en inglés) del sistema eléctrico peninsular español. </w:t>
      </w:r>
    </w:p>
    <w:p w14:paraId="66773E7E" w14:textId="554370D1" w:rsidR="006B77CA" w:rsidRPr="00402D0D" w:rsidDel="00CA597A" w:rsidRDefault="00613322" w:rsidP="004119EC">
      <w:pPr>
        <w:pStyle w:val="Heading1"/>
        <w:numPr>
          <w:ilvl w:val="0"/>
          <w:numId w:val="8"/>
        </w:numPr>
        <w:spacing w:before="120" w:after="0" w:line="240" w:lineRule="auto"/>
        <w:ind w:left="283" w:hanging="357"/>
        <w:contextualSpacing w:val="0"/>
        <w:rPr>
          <w:del w:id="9" w:author="Irene Elordi García" w:date="2021-04-06T11:23:00Z"/>
        </w:rPr>
      </w:pPr>
      <w:r w:rsidRPr="00402D0D">
        <w:t>Definiciones.</w:t>
      </w:r>
    </w:p>
    <w:p w14:paraId="55575312" w14:textId="77777777" w:rsidR="00CA597A" w:rsidRPr="004119EC" w:rsidRDefault="00CA597A" w:rsidP="009F4AF9">
      <w:pPr>
        <w:pStyle w:val="Heading1"/>
        <w:numPr>
          <w:ilvl w:val="0"/>
          <w:numId w:val="8"/>
        </w:numPr>
        <w:spacing w:before="120" w:after="0" w:line="240" w:lineRule="auto"/>
        <w:ind w:left="283" w:hanging="357"/>
        <w:contextualSpacing w:val="0"/>
        <w:rPr>
          <w:ins w:id="10" w:author="Irene Elordi García" w:date="2021-04-06T11:23:00Z"/>
          <w:color w:val="000000"/>
        </w:rPr>
      </w:pPr>
    </w:p>
    <w:p w14:paraId="4E245318" w14:textId="174BE32F" w:rsidR="003F1959" w:rsidRPr="004119EC" w:rsidRDefault="003F1959" w:rsidP="004119EC">
      <w:r w:rsidRPr="004119EC">
        <w:t>A efectos de este procedimiento de operación se deberán tener en cuenta los términos y definiciones establecidos en el Reglamento (UE) 2019/943 relativo al mercado interior de la electricidad</w:t>
      </w:r>
      <w:ins w:id="11" w:author="Poza Sanchez, Elena" w:date="2021-03-26T08:16:00Z">
        <w:r w:rsidR="1FF6CA12" w:rsidRPr="004119EC">
          <w:t>,</w:t>
        </w:r>
      </w:ins>
      <w:r w:rsidRPr="004119EC">
        <w:t xml:space="preserve"> y en el artículo 4 de las Condiciones relativas al balance para los proveedores de servicios de balance y los sujetos de liquidación responsables del balance en el sistema eléctrico peninsular español, aprobadas por la CNMC</w:t>
      </w:r>
      <w:del w:id="12" w:author="Poza Sanchez, Elena" w:date="2021-03-26T08:12:00Z">
        <w:r w:rsidRPr="004119EC">
          <w:delText>,</w:delText>
        </w:r>
      </w:del>
      <w:r w:rsidRPr="004119EC">
        <w:t xml:space="preserve"> (en adelante Condiciones relativas al balance).</w:t>
      </w:r>
    </w:p>
    <w:p w14:paraId="6294AEC3" w14:textId="77777777" w:rsidR="003F1959" w:rsidRPr="00402D0D" w:rsidRDefault="003F1959" w:rsidP="003F1959">
      <w:pPr>
        <w:spacing w:before="120" w:after="0" w:line="240" w:lineRule="auto"/>
        <w:rPr>
          <w:color w:val="000000"/>
        </w:rPr>
      </w:pPr>
      <w:r w:rsidRPr="00402D0D">
        <w:rPr>
          <w:color w:val="000000"/>
        </w:rPr>
        <w:t>En particular, los términos correspondientes a:</w:t>
      </w:r>
    </w:p>
    <w:p w14:paraId="7D015005" w14:textId="2CC39C99" w:rsidR="003F1959" w:rsidRPr="00402D0D" w:rsidRDefault="003F1959" w:rsidP="003F1959">
      <w:pPr>
        <w:pStyle w:val="ListParagraph"/>
        <w:numPr>
          <w:ilvl w:val="0"/>
          <w:numId w:val="28"/>
        </w:numPr>
        <w:adjustRightInd/>
        <w:spacing w:before="60" w:after="0" w:line="240" w:lineRule="auto"/>
        <w:ind w:left="714" w:hanging="357"/>
        <w:rPr>
          <w:rFonts w:eastAsiaTheme="minorEastAsia"/>
          <w:color w:val="000000" w:themeColor="text1"/>
          <w:lang w:eastAsia="es-ES"/>
        </w:rPr>
      </w:pPr>
      <w:r w:rsidRPr="00402D0D">
        <w:rPr>
          <w:rFonts w:eastAsiaTheme="minorEastAsia"/>
          <w:color w:val="000000" w:themeColor="text1"/>
          <w:lang w:eastAsia="es-ES"/>
        </w:rPr>
        <w:t>Mercado, se refiere al</w:t>
      </w:r>
      <w:r w:rsidRPr="00402D0D">
        <w:rPr>
          <w:rFonts w:eastAsiaTheme="minorEastAsia"/>
          <w:lang w:eastAsia="es-ES"/>
        </w:rPr>
        <w:t xml:space="preserve"> </w:t>
      </w:r>
      <w:r w:rsidRPr="00402D0D">
        <w:rPr>
          <w:rStyle w:val="normaltextrun"/>
          <w:shd w:val="clear" w:color="auto" w:fill="FFFFFF"/>
        </w:rPr>
        <w:t xml:space="preserve">«Mercado mayorista de electricidad» al que se refiere el artículo 1 de la Circular 3/2019 </w:t>
      </w:r>
      <w:r w:rsidRPr="00402D0D">
        <w:rPr>
          <w:rStyle w:val="normaltextrun"/>
          <w:iCs/>
          <w:shd w:val="clear" w:color="auto" w:fill="FFFFFF"/>
        </w:rPr>
        <w:t>de 20 de noviembre, de la Comisión Nacional de los Mercados y la Competencia, por la que se establecen las metodologías que regulan el funcionamiento del mercado mayorista de electricidad y la gestión de la operación del sistema</w:t>
      </w:r>
      <w:r w:rsidRPr="00402D0D">
        <w:rPr>
          <w:rFonts w:eastAsiaTheme="minorEastAsia"/>
          <w:lang w:eastAsia="es-ES"/>
        </w:rPr>
        <w:t>.</w:t>
      </w:r>
    </w:p>
    <w:p w14:paraId="3667C036" w14:textId="11E0A1CC" w:rsidR="003F1959" w:rsidRPr="00402D0D" w:rsidRDefault="003F1959" w:rsidP="003F1959">
      <w:pPr>
        <w:pStyle w:val="ListParagraph"/>
        <w:numPr>
          <w:ilvl w:val="0"/>
          <w:numId w:val="28"/>
        </w:numPr>
        <w:adjustRightInd/>
        <w:spacing w:before="60" w:after="0" w:line="240" w:lineRule="auto"/>
        <w:ind w:left="714" w:hanging="357"/>
        <w:rPr>
          <w:rFonts w:eastAsiaTheme="minorEastAsia"/>
          <w:color w:val="000000" w:themeColor="text1"/>
          <w:lang w:eastAsia="es-ES"/>
        </w:rPr>
      </w:pPr>
      <w:r w:rsidRPr="00402D0D">
        <w:rPr>
          <w:rFonts w:eastAsiaTheme="minorEastAsia"/>
          <w:color w:val="000000" w:themeColor="text1"/>
          <w:lang w:eastAsia="es-ES"/>
        </w:rPr>
        <w:t xml:space="preserve">Participante en el mercado (PM), es una persona física o jurídica que compra, vende o genera electricidad, </w:t>
      </w:r>
      <w:r w:rsidRPr="00402D0D">
        <w:rPr>
          <w:rStyle w:val="normaltextrun"/>
          <w:shd w:val="clear" w:color="auto" w:fill="FFFFFF"/>
        </w:rPr>
        <w:t xml:space="preserve">que participa en </w:t>
      </w:r>
      <w:r w:rsidRPr="1DA0FC81">
        <w:rPr>
          <w:rStyle w:val="normaltextrun"/>
        </w:rPr>
        <w:t xml:space="preserve">la </w:t>
      </w:r>
      <w:r w:rsidRPr="00402D0D">
        <w:rPr>
          <w:rStyle w:val="normaltextrun"/>
          <w:shd w:val="clear" w:color="auto" w:fill="FFFFFF"/>
        </w:rPr>
        <w:t xml:space="preserve">agregación o que es un gestor de la participación activa de la demanda o servicios de almacenamiento de energía, incluida la emisión de </w:t>
      </w:r>
      <w:r w:rsidR="0021283D" w:rsidRPr="00AC78D6">
        <w:rPr>
          <w:rStyle w:val="normaltextrun"/>
        </w:rPr>
        <w:t>ó</w:t>
      </w:r>
      <w:r w:rsidRPr="00402D0D">
        <w:rPr>
          <w:rStyle w:val="normaltextrun"/>
          <w:shd w:val="clear" w:color="auto" w:fill="FFFFFF"/>
        </w:rPr>
        <w:t>rdenes de negociación, en uno o varios de los mercados de la electricidad</w:t>
      </w:r>
      <w:r w:rsidRPr="00402D0D">
        <w:rPr>
          <w:rFonts w:eastAsiaTheme="minorEastAsia"/>
          <w:lang w:eastAsia="es-ES"/>
        </w:rPr>
        <w:t xml:space="preserve"> </w:t>
      </w:r>
      <w:r w:rsidRPr="00402D0D">
        <w:rPr>
          <w:rFonts w:eastAsiaTheme="minorEastAsia"/>
          <w:color w:val="000000" w:themeColor="text1"/>
          <w:lang w:eastAsia="es-ES"/>
        </w:rPr>
        <w:t xml:space="preserve">incluyendo el mercado de balance, tal y como se define en el punto (25) del artículo 2 del Reglamento (UE) 2019/943 relativo al mercado interior de electricidad. </w:t>
      </w:r>
    </w:p>
    <w:p w14:paraId="45459CC7" w14:textId="77777777" w:rsidR="003F1959" w:rsidRPr="00402D0D" w:rsidRDefault="003F1959" w:rsidP="003F1959">
      <w:pPr>
        <w:pStyle w:val="ListParagraph"/>
        <w:numPr>
          <w:ilvl w:val="0"/>
          <w:numId w:val="28"/>
        </w:numPr>
        <w:adjustRightInd/>
        <w:spacing w:before="60" w:after="0" w:line="240" w:lineRule="auto"/>
        <w:rPr>
          <w:rStyle w:val="normaltextrun1"/>
          <w:rFonts w:eastAsiaTheme="minorEastAsia"/>
          <w:color w:val="000000" w:themeColor="text1"/>
          <w:lang w:eastAsia="es-ES"/>
        </w:rPr>
      </w:pPr>
      <w:r w:rsidRPr="00402D0D">
        <w:rPr>
          <w:rStyle w:val="normaltextrun1"/>
          <w:rFonts w:eastAsiaTheme="minorEastAsia"/>
          <w:color w:val="000000" w:themeColor="text1"/>
          <w:lang w:eastAsia="es-ES"/>
        </w:rPr>
        <w:t xml:space="preserve">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  </w:t>
      </w:r>
    </w:p>
    <w:p w14:paraId="1A9C4ADF" w14:textId="77777777" w:rsidR="003F1959" w:rsidRPr="00402D0D" w:rsidRDefault="003F1959" w:rsidP="003F1959">
      <w:pPr>
        <w:pStyle w:val="ListParagraph"/>
        <w:numPr>
          <w:ilvl w:val="0"/>
          <w:numId w:val="28"/>
        </w:numPr>
        <w:spacing w:before="120" w:after="0" w:line="240" w:lineRule="auto"/>
        <w:rPr>
          <w:rStyle w:val="normaltextrun1"/>
          <w:rFonts w:eastAsiaTheme="minorEastAsia"/>
          <w:color w:val="000000"/>
          <w:lang w:eastAsia="es-ES"/>
        </w:rPr>
      </w:pPr>
      <w:r w:rsidRPr="00402D0D">
        <w:rPr>
          <w:rStyle w:val="normaltextrun1"/>
          <w:rFonts w:eastAsiaTheme="minorEastAsia"/>
          <w:color w:val="000000" w:themeColor="text1"/>
          <w:lang w:eastAsia="es-ES"/>
        </w:rPr>
        <w:t xml:space="preserve">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 </w:t>
      </w:r>
    </w:p>
    <w:p w14:paraId="06C4FE27" w14:textId="320AAE59" w:rsidR="00FC6F5B" w:rsidRPr="00402D0D" w:rsidRDefault="00310A90" w:rsidP="00A07251">
      <w:pPr>
        <w:pStyle w:val="ListParagraph"/>
        <w:numPr>
          <w:ilvl w:val="0"/>
          <w:numId w:val="28"/>
        </w:numPr>
        <w:spacing w:before="120" w:after="0" w:line="240" w:lineRule="auto"/>
        <w:rPr>
          <w:rStyle w:val="normaltextrun1"/>
          <w:rFonts w:eastAsiaTheme="minorEastAsia"/>
          <w:color w:val="000000" w:themeColor="text1"/>
          <w:lang w:eastAsia="es-ES"/>
        </w:rPr>
      </w:pPr>
      <w:r w:rsidRPr="00402D0D">
        <w:rPr>
          <w:rStyle w:val="normaltextrun1"/>
          <w:rFonts w:eastAsiaTheme="minorEastAsia"/>
          <w:color w:val="000000" w:themeColor="text1"/>
          <w:lang w:eastAsia="es-ES"/>
        </w:rPr>
        <w:t>Servicio de r</w:t>
      </w:r>
      <w:r w:rsidR="00613322" w:rsidRPr="00402D0D">
        <w:rPr>
          <w:rStyle w:val="normaltextrun1"/>
          <w:rFonts w:eastAsiaTheme="minorEastAsia"/>
          <w:color w:val="000000" w:themeColor="text1"/>
          <w:lang w:eastAsia="es-ES"/>
        </w:rPr>
        <w:t>egulación terciaria</w:t>
      </w:r>
      <w:r w:rsidR="009C7E69" w:rsidRPr="00402D0D">
        <w:rPr>
          <w:rStyle w:val="normaltextrun1"/>
          <w:rFonts w:eastAsiaTheme="minorEastAsia"/>
          <w:color w:val="000000" w:themeColor="text1"/>
          <w:lang w:eastAsia="es-ES"/>
        </w:rPr>
        <w:t xml:space="preserve">: </w:t>
      </w:r>
      <w:r w:rsidR="00BB7BFD" w:rsidRPr="00402D0D">
        <w:rPr>
          <w:rStyle w:val="normaltextrun1"/>
          <w:rFonts w:eastAsiaTheme="minorEastAsia"/>
          <w:color w:val="000000" w:themeColor="text1"/>
          <w:lang w:eastAsia="es-ES"/>
        </w:rPr>
        <w:t>La regulación terciaria es un</w:t>
      </w:r>
      <w:r w:rsidR="00152827" w:rsidRPr="00402D0D">
        <w:rPr>
          <w:rStyle w:val="normaltextrun1"/>
          <w:rFonts w:eastAsiaTheme="minorEastAsia"/>
          <w:color w:val="000000" w:themeColor="text1"/>
          <w:lang w:eastAsia="es-ES"/>
        </w:rPr>
        <w:t>o de los</w:t>
      </w:r>
      <w:r w:rsidR="00613322" w:rsidRPr="00402D0D">
        <w:rPr>
          <w:rStyle w:val="normaltextrun1"/>
          <w:rFonts w:eastAsiaTheme="minorEastAsia"/>
          <w:color w:val="000000" w:themeColor="text1"/>
          <w:lang w:eastAsia="es-ES"/>
        </w:rPr>
        <w:t xml:space="preserve"> servicio</w:t>
      </w:r>
      <w:r w:rsidR="00152827" w:rsidRPr="00402D0D">
        <w:rPr>
          <w:rStyle w:val="normaltextrun1"/>
          <w:rFonts w:eastAsiaTheme="minorEastAsia"/>
          <w:color w:val="000000" w:themeColor="text1"/>
          <w:lang w:eastAsia="es-ES"/>
        </w:rPr>
        <w:t>s</w:t>
      </w:r>
      <w:r w:rsidR="00372D58" w:rsidRPr="00402D0D">
        <w:rPr>
          <w:rStyle w:val="normaltextrun1"/>
          <w:rFonts w:eastAsiaTheme="minorEastAsia"/>
          <w:color w:val="000000" w:themeColor="text1"/>
          <w:lang w:eastAsia="es-ES"/>
        </w:rPr>
        <w:t xml:space="preserve"> de balance</w:t>
      </w:r>
      <w:r w:rsidR="00613322" w:rsidRPr="00402D0D">
        <w:rPr>
          <w:rStyle w:val="normaltextrun1"/>
          <w:rFonts w:eastAsiaTheme="minorEastAsia"/>
          <w:color w:val="000000" w:themeColor="text1"/>
          <w:lang w:eastAsia="es-ES"/>
        </w:rPr>
        <w:t xml:space="preserve"> </w:t>
      </w:r>
      <w:r w:rsidR="005E286B" w:rsidRPr="00402D0D">
        <w:rPr>
          <w:rStyle w:val="normaltextrun1"/>
          <w:rFonts w:eastAsiaTheme="minorEastAsia"/>
          <w:color w:val="000000" w:themeColor="text1"/>
          <w:lang w:eastAsia="es-ES"/>
        </w:rPr>
        <w:t>de activación</w:t>
      </w:r>
      <w:r w:rsidR="009D3A3C" w:rsidRPr="00402D0D">
        <w:rPr>
          <w:rStyle w:val="normaltextrun1"/>
          <w:rFonts w:eastAsiaTheme="minorEastAsia"/>
          <w:color w:val="000000" w:themeColor="text1"/>
          <w:lang w:eastAsia="es-ES"/>
        </w:rPr>
        <w:t xml:space="preserve"> </w:t>
      </w:r>
      <w:r w:rsidR="00D31AFD" w:rsidRPr="00402D0D">
        <w:rPr>
          <w:rStyle w:val="normaltextrun1"/>
          <w:rFonts w:eastAsiaTheme="minorEastAsia"/>
          <w:color w:val="000000" w:themeColor="text1"/>
          <w:lang w:eastAsia="es-ES"/>
        </w:rPr>
        <w:t xml:space="preserve">de </w:t>
      </w:r>
      <w:r w:rsidR="003A56C5" w:rsidRPr="00402D0D">
        <w:rPr>
          <w:rStyle w:val="normaltextrun1"/>
          <w:rFonts w:eastAsiaTheme="minorEastAsia"/>
          <w:color w:val="000000" w:themeColor="text1"/>
          <w:lang w:eastAsia="es-ES"/>
        </w:rPr>
        <w:t>reservas</w:t>
      </w:r>
      <w:r w:rsidR="00400586" w:rsidRPr="00402D0D">
        <w:rPr>
          <w:rStyle w:val="normaltextrun1"/>
          <w:rFonts w:eastAsiaTheme="minorEastAsia"/>
          <w:color w:val="000000" w:themeColor="text1"/>
          <w:lang w:eastAsia="es-ES"/>
        </w:rPr>
        <w:t xml:space="preserve"> de potencia acti</w:t>
      </w:r>
      <w:r w:rsidR="003B092A" w:rsidRPr="00402D0D">
        <w:rPr>
          <w:rStyle w:val="normaltextrun1"/>
          <w:rFonts w:eastAsiaTheme="minorEastAsia"/>
          <w:color w:val="000000" w:themeColor="text1"/>
          <w:lang w:eastAsia="es-ES"/>
        </w:rPr>
        <w:t>v</w:t>
      </w:r>
      <w:r w:rsidR="00400586" w:rsidRPr="00402D0D">
        <w:rPr>
          <w:rStyle w:val="normaltextrun1"/>
          <w:rFonts w:eastAsiaTheme="minorEastAsia"/>
          <w:color w:val="000000" w:themeColor="text1"/>
          <w:lang w:eastAsia="es-ES"/>
        </w:rPr>
        <w:t>a</w:t>
      </w:r>
      <w:r w:rsidR="00D31AFD" w:rsidRPr="00402D0D">
        <w:rPr>
          <w:rStyle w:val="normaltextrun1"/>
          <w:rFonts w:eastAsiaTheme="minorEastAsia"/>
          <w:color w:val="000000" w:themeColor="text1"/>
          <w:lang w:eastAsia="es-ES"/>
        </w:rPr>
        <w:t xml:space="preserve"> </w:t>
      </w:r>
      <w:r w:rsidR="007400BF" w:rsidRPr="00402D0D">
        <w:rPr>
          <w:rStyle w:val="normaltextrun1"/>
          <w:rFonts w:eastAsiaTheme="minorEastAsia"/>
          <w:color w:val="000000" w:themeColor="text1"/>
          <w:lang w:eastAsia="es-ES"/>
        </w:rPr>
        <w:t>que tiene por</w:t>
      </w:r>
      <w:r w:rsidR="0099164A" w:rsidRPr="00402D0D">
        <w:rPr>
          <w:rStyle w:val="normaltextrun1"/>
          <w:rFonts w:eastAsiaTheme="minorEastAsia"/>
          <w:color w:val="000000" w:themeColor="text1"/>
          <w:lang w:eastAsia="es-ES"/>
        </w:rPr>
        <w:t xml:space="preserve"> </w:t>
      </w:r>
      <w:r w:rsidR="009B0258" w:rsidRPr="00402D0D">
        <w:rPr>
          <w:rStyle w:val="normaltextrun1"/>
          <w:rFonts w:eastAsiaTheme="minorEastAsia"/>
          <w:color w:val="000000" w:themeColor="text1"/>
          <w:lang w:eastAsia="es-ES"/>
        </w:rPr>
        <w:t xml:space="preserve">objeto </w:t>
      </w:r>
      <w:r w:rsidR="00994C83" w:rsidRPr="00402D0D">
        <w:rPr>
          <w:rStyle w:val="normaltextrun1"/>
          <w:rFonts w:eastAsiaTheme="minorEastAsia"/>
          <w:color w:val="000000" w:themeColor="text1"/>
          <w:lang w:eastAsia="es-ES"/>
        </w:rPr>
        <w:t xml:space="preserve">mantener </w:t>
      </w:r>
      <w:r w:rsidR="003223AF" w:rsidRPr="00402D0D">
        <w:rPr>
          <w:rStyle w:val="normaltextrun1"/>
          <w:rFonts w:eastAsiaTheme="minorEastAsia"/>
          <w:color w:val="000000" w:themeColor="text1"/>
          <w:lang w:eastAsia="es-ES"/>
        </w:rPr>
        <w:t xml:space="preserve">la frecuencia y </w:t>
      </w:r>
      <w:r w:rsidR="009B0258" w:rsidRPr="00402D0D">
        <w:rPr>
          <w:rStyle w:val="normaltextrun1"/>
          <w:rFonts w:eastAsiaTheme="minorEastAsia"/>
          <w:color w:val="000000" w:themeColor="text1"/>
          <w:lang w:eastAsia="es-ES"/>
        </w:rPr>
        <w:t>e</w:t>
      </w:r>
      <w:r w:rsidR="006D57E0" w:rsidRPr="00402D0D">
        <w:rPr>
          <w:rStyle w:val="normaltextrun1"/>
          <w:rFonts w:eastAsiaTheme="minorEastAsia"/>
          <w:color w:val="000000" w:themeColor="text1"/>
          <w:lang w:eastAsia="es-ES"/>
        </w:rPr>
        <w:t>l equilibrio generación-demanda del sistema</w:t>
      </w:r>
      <w:r w:rsidR="003E5E0A" w:rsidRPr="00402D0D">
        <w:rPr>
          <w:rStyle w:val="normaltextrun1"/>
          <w:rFonts w:eastAsiaTheme="minorEastAsia"/>
          <w:color w:val="000000" w:themeColor="text1"/>
          <w:lang w:eastAsia="es-ES"/>
        </w:rPr>
        <w:t xml:space="preserve">. </w:t>
      </w:r>
      <w:r w:rsidR="00BB3258" w:rsidRPr="00402D0D">
        <w:rPr>
          <w:rStyle w:val="normaltextrun1"/>
          <w:rFonts w:eastAsiaTheme="minorEastAsia"/>
          <w:color w:val="000000" w:themeColor="text1"/>
          <w:lang w:eastAsia="es-ES"/>
        </w:rPr>
        <w:t>Este servicio</w:t>
      </w:r>
      <w:r w:rsidR="006E72B4" w:rsidRPr="00402D0D">
        <w:rPr>
          <w:rStyle w:val="normaltextrun1"/>
          <w:rFonts w:eastAsiaTheme="minorEastAsia"/>
          <w:color w:val="000000" w:themeColor="text1"/>
          <w:lang w:eastAsia="es-ES"/>
        </w:rPr>
        <w:t>, de activación manual</w:t>
      </w:r>
      <w:r w:rsidR="00BB3258" w:rsidRPr="00402D0D">
        <w:rPr>
          <w:rStyle w:val="normaltextrun1"/>
          <w:rFonts w:eastAsiaTheme="minorEastAsia"/>
          <w:color w:val="000000" w:themeColor="text1"/>
          <w:lang w:eastAsia="es-ES"/>
        </w:rPr>
        <w:t xml:space="preserve"> </w:t>
      </w:r>
      <w:r w:rsidR="007400BF" w:rsidRPr="00402D0D">
        <w:rPr>
          <w:rStyle w:val="normaltextrun1"/>
          <w:rFonts w:eastAsiaTheme="minorEastAsia"/>
          <w:color w:val="000000" w:themeColor="text1"/>
          <w:lang w:eastAsia="es-ES"/>
        </w:rPr>
        <w:t xml:space="preserve">en un tiempo igual o inferior a 15 minutos, </w:t>
      </w:r>
      <w:r w:rsidR="00BB3258" w:rsidRPr="00402D0D">
        <w:rPr>
          <w:rStyle w:val="normaltextrun1"/>
          <w:rFonts w:eastAsiaTheme="minorEastAsia"/>
          <w:color w:val="000000" w:themeColor="text1"/>
          <w:lang w:eastAsia="es-ES"/>
        </w:rPr>
        <w:t xml:space="preserve">es </w:t>
      </w:r>
      <w:r w:rsidR="0099164A" w:rsidRPr="00402D0D">
        <w:rPr>
          <w:rStyle w:val="normaltextrun1"/>
          <w:rFonts w:eastAsiaTheme="minorEastAsia"/>
          <w:color w:val="000000" w:themeColor="text1"/>
          <w:lang w:eastAsia="es-ES"/>
        </w:rPr>
        <w:t xml:space="preserve">gestionado </w:t>
      </w:r>
      <w:r w:rsidR="00BB3258" w:rsidRPr="00402D0D">
        <w:rPr>
          <w:rStyle w:val="normaltextrun1"/>
          <w:rFonts w:eastAsiaTheme="minorEastAsia"/>
          <w:color w:val="000000" w:themeColor="text1"/>
          <w:lang w:eastAsia="es-ES"/>
        </w:rPr>
        <w:t xml:space="preserve">por el OS </w:t>
      </w:r>
      <w:r w:rsidR="0099164A" w:rsidRPr="00402D0D">
        <w:rPr>
          <w:rStyle w:val="normaltextrun1"/>
          <w:rFonts w:eastAsiaTheme="minorEastAsia"/>
          <w:color w:val="000000" w:themeColor="text1"/>
          <w:lang w:eastAsia="es-ES"/>
        </w:rPr>
        <w:t>mediante mecanismos del mercado</w:t>
      </w:r>
      <w:r w:rsidR="006E72B4" w:rsidRPr="00402D0D">
        <w:rPr>
          <w:rStyle w:val="normaltextrun1"/>
          <w:rFonts w:eastAsiaTheme="minorEastAsia"/>
          <w:color w:val="000000" w:themeColor="text1"/>
          <w:lang w:eastAsia="es-ES"/>
        </w:rPr>
        <w:t xml:space="preserve"> y</w:t>
      </w:r>
      <w:r w:rsidR="00746E1B" w:rsidRPr="00402D0D">
        <w:rPr>
          <w:rStyle w:val="normaltextrun1"/>
          <w:rFonts w:eastAsiaTheme="minorEastAsia"/>
          <w:color w:val="000000" w:themeColor="text1"/>
          <w:lang w:eastAsia="es-ES"/>
        </w:rPr>
        <w:t xml:space="preserve"> permite la restitución del</w:t>
      </w:r>
      <w:r w:rsidR="006E72B4" w:rsidRPr="00402D0D">
        <w:rPr>
          <w:rStyle w:val="normaltextrun1"/>
          <w:rFonts w:eastAsiaTheme="minorEastAsia"/>
          <w:color w:val="000000" w:themeColor="text1"/>
          <w:lang w:eastAsia="es-ES"/>
        </w:rPr>
        <w:t xml:space="preserve"> uso de </w:t>
      </w:r>
      <w:ins w:id="13" w:author="Red Eléctrica" w:date="2021-03-29T21:28:00Z">
        <w:r w:rsidR="23A69F7A" w:rsidRPr="1DA0FC81">
          <w:rPr>
            <w:rStyle w:val="normaltextrun1"/>
            <w:rFonts w:eastAsiaTheme="minorEastAsia"/>
            <w:color w:val="000000" w:themeColor="text1"/>
            <w:lang w:eastAsia="es-ES"/>
          </w:rPr>
          <w:t xml:space="preserve">la </w:t>
        </w:r>
      </w:ins>
      <w:r w:rsidR="006E72B4" w:rsidRPr="00402D0D">
        <w:rPr>
          <w:rStyle w:val="normaltextrun1"/>
          <w:rFonts w:eastAsiaTheme="minorEastAsia"/>
          <w:color w:val="000000" w:themeColor="text1"/>
          <w:lang w:eastAsia="es-ES"/>
        </w:rPr>
        <w:t>reserva automática de regulación secundaria</w:t>
      </w:r>
      <w:r w:rsidR="00BB3258" w:rsidRPr="00402D0D">
        <w:rPr>
          <w:rStyle w:val="normaltextrun1"/>
          <w:rFonts w:eastAsiaTheme="minorEastAsia"/>
          <w:color w:val="000000" w:themeColor="text1"/>
          <w:lang w:eastAsia="es-ES"/>
        </w:rPr>
        <w:t>.</w:t>
      </w:r>
    </w:p>
    <w:p w14:paraId="392AE742" w14:textId="1B8CA222" w:rsidR="001A4570" w:rsidRPr="00402D0D" w:rsidRDefault="00321F09" w:rsidP="686194BD">
      <w:pPr>
        <w:pStyle w:val="ListParagraph"/>
        <w:numPr>
          <w:ilvl w:val="0"/>
          <w:numId w:val="28"/>
        </w:numPr>
        <w:spacing w:before="120" w:after="0" w:line="240" w:lineRule="auto"/>
        <w:rPr>
          <w:rStyle w:val="normaltextrun1"/>
          <w:rFonts w:eastAsiaTheme="minorEastAsia"/>
          <w:color w:val="000000" w:themeColor="text1"/>
          <w:lang w:eastAsia="es-ES"/>
        </w:rPr>
      </w:pPr>
      <w:r w:rsidRPr="00402D0D">
        <w:rPr>
          <w:rStyle w:val="normaltextrun1"/>
          <w:rFonts w:eastAsiaTheme="minorEastAsia"/>
          <w:color w:val="000000" w:themeColor="text1"/>
          <w:lang w:eastAsia="es-ES"/>
        </w:rPr>
        <w:t>Oferta</w:t>
      </w:r>
      <w:r w:rsidR="00027EF9" w:rsidRPr="00402D0D">
        <w:rPr>
          <w:rStyle w:val="normaltextrun1"/>
          <w:rFonts w:eastAsiaTheme="minorEastAsia"/>
          <w:color w:val="000000" w:themeColor="text1"/>
          <w:lang w:eastAsia="es-ES"/>
        </w:rPr>
        <w:t xml:space="preserve"> </w:t>
      </w:r>
      <w:r w:rsidR="00613322" w:rsidRPr="00402D0D">
        <w:rPr>
          <w:rStyle w:val="normaltextrun1"/>
          <w:rFonts w:eastAsiaTheme="minorEastAsia"/>
          <w:color w:val="000000" w:themeColor="text1"/>
          <w:lang w:eastAsia="es-ES"/>
        </w:rPr>
        <w:t>de regulación terciaria</w:t>
      </w:r>
      <w:r w:rsidR="0045642D">
        <w:rPr>
          <w:rStyle w:val="normaltextrun1"/>
          <w:rFonts w:eastAsiaTheme="minorEastAsia"/>
          <w:color w:val="000000" w:themeColor="text1"/>
          <w:lang w:eastAsia="es-ES"/>
        </w:rPr>
        <w:t xml:space="preserve">: </w:t>
      </w:r>
      <w:del w:id="14" w:author="Red Eléctrica" w:date="2021-03-29T21:28:00Z">
        <w:r w:rsidR="00613322" w:rsidRPr="00402D0D">
          <w:rPr>
            <w:rStyle w:val="normaltextrun1"/>
            <w:rFonts w:eastAsiaTheme="minorEastAsia"/>
            <w:color w:val="000000" w:themeColor="text1"/>
            <w:lang w:eastAsia="es-ES"/>
          </w:rPr>
          <w:delText>A los efectos de la prestación de</w:delText>
        </w:r>
        <w:r w:rsidR="00331260" w:rsidRPr="00402D0D">
          <w:rPr>
            <w:rStyle w:val="normaltextrun1"/>
            <w:rFonts w:eastAsiaTheme="minorEastAsia"/>
            <w:color w:val="000000" w:themeColor="text1"/>
            <w:lang w:eastAsia="es-ES"/>
          </w:rPr>
          <w:delText xml:space="preserve"> este</w:delText>
        </w:r>
        <w:r w:rsidR="00613322" w:rsidRPr="00402D0D">
          <w:rPr>
            <w:rStyle w:val="normaltextrun1"/>
            <w:rFonts w:eastAsiaTheme="minorEastAsia"/>
            <w:color w:val="000000" w:themeColor="text1"/>
            <w:lang w:eastAsia="es-ES"/>
          </w:rPr>
          <w:delText xml:space="preserve"> servicio</w:delText>
        </w:r>
        <w:r w:rsidR="00331260" w:rsidRPr="00402D0D">
          <w:rPr>
            <w:rStyle w:val="normaltextrun1"/>
            <w:rFonts w:eastAsiaTheme="minorEastAsia"/>
            <w:color w:val="000000" w:themeColor="text1"/>
            <w:lang w:eastAsia="es-ES"/>
          </w:rPr>
          <w:delText xml:space="preserve"> de balance</w:delText>
        </w:r>
        <w:r w:rsidR="00613322" w:rsidRPr="00402D0D">
          <w:rPr>
            <w:rStyle w:val="normaltextrun1"/>
            <w:rFonts w:eastAsiaTheme="minorEastAsia"/>
            <w:color w:val="000000" w:themeColor="text1"/>
            <w:lang w:eastAsia="es-ES"/>
          </w:rPr>
          <w:delText xml:space="preserve">, </w:delText>
        </w:r>
      </w:del>
      <w:ins w:id="15" w:author="Red Eléctrica" w:date="2021-03-29T21:28:00Z">
        <w:r w:rsidR="00AA70F6">
          <w:rPr>
            <w:rStyle w:val="normaltextrun1"/>
            <w:rFonts w:eastAsiaTheme="minorEastAsia"/>
            <w:color w:val="000000" w:themeColor="text1"/>
            <w:lang w:eastAsia="es-ES"/>
          </w:rPr>
          <w:t>S</w:t>
        </w:r>
      </w:ins>
      <w:del w:id="16" w:author="Red Eléctrica" w:date="2021-03-29T21:28:00Z">
        <w:r w:rsidR="00613322" w:rsidRPr="00402D0D">
          <w:rPr>
            <w:rStyle w:val="normaltextrun1"/>
            <w:rFonts w:eastAsiaTheme="minorEastAsia"/>
            <w:color w:val="000000" w:themeColor="text1"/>
            <w:lang w:eastAsia="es-ES"/>
          </w:rPr>
          <w:delText>s</w:delText>
        </w:r>
      </w:del>
      <w:r w:rsidR="00613322" w:rsidRPr="00402D0D">
        <w:rPr>
          <w:rStyle w:val="normaltextrun1"/>
          <w:rFonts w:eastAsiaTheme="minorEastAsia"/>
          <w:color w:val="000000" w:themeColor="text1"/>
          <w:lang w:eastAsia="es-ES"/>
        </w:rPr>
        <w:t xml:space="preserve">e define </w:t>
      </w:r>
      <w:del w:id="17" w:author="Red Eléctrica" w:date="2021-03-29T21:28:00Z">
        <w:r w:rsidR="006B73BA" w:rsidRPr="00402D0D">
          <w:rPr>
            <w:rStyle w:val="normaltextrun1"/>
            <w:rFonts w:eastAsiaTheme="minorEastAsia"/>
            <w:color w:val="000000" w:themeColor="text1"/>
            <w:lang w:eastAsia="es-ES"/>
          </w:rPr>
          <w:delText>la oferta</w:delText>
        </w:r>
        <w:r w:rsidR="00613322" w:rsidRPr="00402D0D">
          <w:rPr>
            <w:rStyle w:val="normaltextrun1"/>
            <w:rFonts w:eastAsiaTheme="minorEastAsia"/>
            <w:color w:val="000000" w:themeColor="text1"/>
            <w:lang w:eastAsia="es-ES"/>
          </w:rPr>
          <w:delText xml:space="preserve"> de regulación terciaria </w:delText>
        </w:r>
      </w:del>
      <w:r w:rsidR="00613322" w:rsidRPr="00402D0D">
        <w:rPr>
          <w:rStyle w:val="normaltextrun1"/>
          <w:rFonts w:eastAsiaTheme="minorEastAsia"/>
          <w:color w:val="000000" w:themeColor="text1"/>
          <w:lang w:eastAsia="es-ES"/>
        </w:rPr>
        <w:t>como la variación máxima de potencia a subir o a bajar que</w:t>
      </w:r>
      <w:r w:rsidR="00B54E7D" w:rsidRPr="00402D0D">
        <w:rPr>
          <w:rStyle w:val="normaltextrun1"/>
          <w:rFonts w:eastAsiaTheme="minorEastAsia"/>
          <w:color w:val="000000" w:themeColor="text1"/>
          <w:lang w:eastAsia="es-ES"/>
        </w:rPr>
        <w:t>, en el momento de presentar dicha oferta, y teniendo en cuenta las condiciones previstas</w:t>
      </w:r>
      <w:r w:rsidR="00786A20" w:rsidRPr="00402D0D">
        <w:rPr>
          <w:rStyle w:val="normaltextrun1"/>
          <w:rFonts w:eastAsiaTheme="minorEastAsia"/>
          <w:color w:val="000000" w:themeColor="text1"/>
          <w:lang w:eastAsia="es-ES"/>
        </w:rPr>
        <w:t xml:space="preserve"> </w:t>
      </w:r>
      <w:r w:rsidR="00D52680" w:rsidRPr="00402D0D">
        <w:rPr>
          <w:rStyle w:val="normaltextrun1"/>
          <w:rFonts w:eastAsiaTheme="minorEastAsia"/>
          <w:color w:val="000000" w:themeColor="text1"/>
          <w:lang w:eastAsia="es-ES"/>
        </w:rPr>
        <w:t>en sus</w:t>
      </w:r>
      <w:r w:rsidR="00BB56F8" w:rsidRPr="00402D0D">
        <w:rPr>
          <w:rStyle w:val="normaltextrun1"/>
          <w:rFonts w:eastAsiaTheme="minorEastAsia"/>
          <w:color w:val="000000" w:themeColor="text1"/>
          <w:lang w:eastAsia="es-ES"/>
        </w:rPr>
        <w:t xml:space="preserve"> instalaciones</w:t>
      </w:r>
      <w:r w:rsidR="00786A20" w:rsidRPr="00402D0D">
        <w:rPr>
          <w:rStyle w:val="normaltextrun1"/>
          <w:rFonts w:eastAsiaTheme="minorEastAsia"/>
          <w:color w:val="000000" w:themeColor="text1"/>
          <w:lang w:eastAsia="es-ES"/>
        </w:rPr>
        <w:t>, y en su caso, de su fuente de energía primaria,</w:t>
      </w:r>
      <w:r w:rsidR="00613322" w:rsidRPr="00402D0D">
        <w:rPr>
          <w:rStyle w:val="normaltextrun1"/>
          <w:rFonts w:eastAsiaTheme="minorEastAsia"/>
          <w:color w:val="000000" w:themeColor="text1"/>
          <w:lang w:eastAsia="es-ES"/>
        </w:rPr>
        <w:t xml:space="preserve"> puede </w:t>
      </w:r>
      <w:r w:rsidR="00BB56F8" w:rsidRPr="00402D0D">
        <w:rPr>
          <w:rStyle w:val="normaltextrun1"/>
          <w:rFonts w:eastAsiaTheme="minorEastAsia"/>
          <w:color w:val="000000" w:themeColor="text1"/>
          <w:lang w:eastAsia="es-ES"/>
        </w:rPr>
        <w:t xml:space="preserve">ofrecer </w:t>
      </w:r>
      <w:r w:rsidR="00613322" w:rsidRPr="00402D0D">
        <w:rPr>
          <w:rStyle w:val="normaltextrun1"/>
          <w:rFonts w:eastAsiaTheme="minorEastAsia"/>
          <w:color w:val="000000" w:themeColor="text1"/>
          <w:lang w:eastAsia="es-ES"/>
        </w:rPr>
        <w:t xml:space="preserve">una unidad de </w:t>
      </w:r>
      <w:r w:rsidR="00A96E0E" w:rsidRPr="00402D0D">
        <w:rPr>
          <w:rStyle w:val="normaltextrun1"/>
          <w:rFonts w:eastAsiaTheme="minorEastAsia"/>
          <w:color w:val="000000" w:themeColor="text1"/>
          <w:lang w:eastAsia="es-ES"/>
        </w:rPr>
        <w:t>programación</w:t>
      </w:r>
      <w:r w:rsidR="00613322" w:rsidRPr="00402D0D">
        <w:rPr>
          <w:rStyle w:val="normaltextrun1"/>
          <w:rFonts w:eastAsiaTheme="minorEastAsia"/>
          <w:color w:val="000000" w:themeColor="text1"/>
          <w:lang w:eastAsia="es-ES"/>
        </w:rPr>
        <w:t xml:space="preserve"> en un tiempo máximo de 15 minutos</w:t>
      </w:r>
      <w:del w:id="18" w:author="Red Eléctrica" w:date="2020-12-13T18:18:00Z">
        <w:r w:rsidR="00613322" w:rsidRPr="00402D0D" w:rsidDel="00DB1E98">
          <w:rPr>
            <w:rStyle w:val="normaltextrun1"/>
            <w:rFonts w:eastAsiaTheme="minorEastAsia"/>
            <w:color w:val="000000" w:themeColor="text1"/>
            <w:lang w:eastAsia="es-ES"/>
          </w:rPr>
          <w:delText>,</w:delText>
        </w:r>
      </w:del>
      <w:r w:rsidR="00613322" w:rsidRPr="00402D0D" w:rsidDel="00DB1E98">
        <w:rPr>
          <w:rStyle w:val="normaltextrun1"/>
          <w:rFonts w:eastAsiaTheme="minorEastAsia"/>
          <w:color w:val="000000" w:themeColor="text1"/>
          <w:lang w:eastAsia="es-ES"/>
        </w:rPr>
        <w:t xml:space="preserve"> y que puede ser mantenida, </w:t>
      </w:r>
      <w:del w:id="19" w:author="Red Eléctrica" w:date="2020-12-13T18:18:00Z">
        <w:r w:rsidR="00613322" w:rsidRPr="00402D0D" w:rsidDel="00DB1E98">
          <w:rPr>
            <w:rStyle w:val="normaltextrun1"/>
            <w:rFonts w:eastAsiaTheme="minorEastAsia"/>
            <w:color w:val="000000" w:themeColor="text1"/>
            <w:lang w:eastAsia="es-ES"/>
          </w:rPr>
          <w:delText xml:space="preserve">al menos, </w:delText>
        </w:r>
      </w:del>
      <w:r w:rsidR="00613322" w:rsidRPr="00402D0D" w:rsidDel="00DB1E98">
        <w:rPr>
          <w:rStyle w:val="normaltextrun1"/>
          <w:rFonts w:eastAsiaTheme="minorEastAsia"/>
          <w:color w:val="000000" w:themeColor="text1"/>
          <w:lang w:eastAsia="es-ES"/>
        </w:rPr>
        <w:t xml:space="preserve">durante </w:t>
      </w:r>
      <w:del w:id="20" w:author="Red Eléctrica" w:date="2020-12-13T18:18:00Z">
        <w:r w:rsidR="00613322" w:rsidRPr="00402D0D" w:rsidDel="00DB1E98">
          <w:rPr>
            <w:rStyle w:val="normaltextrun1"/>
            <w:rFonts w:eastAsiaTheme="minorEastAsia"/>
            <w:color w:val="000000" w:themeColor="text1"/>
            <w:lang w:eastAsia="es-ES"/>
          </w:rPr>
          <w:delText>dos horas</w:delText>
        </w:r>
      </w:del>
      <w:ins w:id="21" w:author="Red Eléctrica" w:date="2021-03-24T18:31:00Z">
        <w:r w:rsidR="00613322" w:rsidRPr="00402D0D" w:rsidDel="00DB1E98">
          <w:rPr>
            <w:rStyle w:val="normaltextrun1"/>
            <w:rFonts w:eastAsiaTheme="minorEastAsia"/>
            <w:color w:val="000000" w:themeColor="text1"/>
            <w:lang w:eastAsia="es-ES"/>
          </w:rPr>
          <w:t xml:space="preserve"> </w:t>
        </w:r>
      </w:ins>
      <w:ins w:id="22" w:author="Red Eléctrica" w:date="2020-12-13T18:18:00Z">
        <w:r w:rsidR="001A4570">
          <w:rPr>
            <w:rStyle w:val="normaltextrun1"/>
            <w:rFonts w:eastAsiaTheme="minorEastAsia"/>
            <w:color w:val="000000" w:themeColor="text1"/>
            <w:lang w:eastAsia="es-ES"/>
          </w:rPr>
          <w:t xml:space="preserve">15 </w:t>
        </w:r>
      </w:ins>
      <w:ins w:id="23" w:author="Red Eléctrica" w:date="2021-03-24T18:31:00Z">
        <w:r w:rsidR="00B2562E" w:rsidRPr="686194BD">
          <w:rPr>
            <w:rStyle w:val="normaltextrun1"/>
            <w:rFonts w:eastAsiaTheme="minorEastAsia"/>
            <w:color w:val="000000" w:themeColor="text1"/>
            <w:lang w:eastAsia="es-ES"/>
          </w:rPr>
          <w:t>minutos (en el caso</w:t>
        </w:r>
      </w:ins>
      <w:ins w:id="24" w:author="Red Eléctrica" w:date="2020-12-13T18:18:00Z">
        <w:r w:rsidR="00DB1E98">
          <w:rPr>
            <w:rStyle w:val="normaltextrun1"/>
            <w:rFonts w:eastAsiaTheme="minorEastAsia"/>
            <w:color w:val="000000" w:themeColor="text1"/>
            <w:lang w:eastAsia="es-ES"/>
          </w:rPr>
          <w:t xml:space="preserve"> de </w:t>
        </w:r>
      </w:ins>
      <w:ins w:id="25" w:author="Red Eléctrica" w:date="2021-03-29T21:29:00Z">
        <w:r w:rsidR="00AA70F6">
          <w:rPr>
            <w:rStyle w:val="normaltextrun1"/>
            <w:rFonts w:eastAsiaTheme="minorEastAsia"/>
            <w:color w:val="000000" w:themeColor="text1"/>
            <w:lang w:eastAsia="es-ES"/>
          </w:rPr>
          <w:t xml:space="preserve">ofertas </w:t>
        </w:r>
        <w:r w:rsidR="0095355A">
          <w:rPr>
            <w:rStyle w:val="normaltextrun1"/>
            <w:rFonts w:eastAsiaTheme="minorEastAsia"/>
            <w:color w:val="000000" w:themeColor="text1"/>
            <w:lang w:eastAsia="es-ES"/>
          </w:rPr>
          <w:t>asignadas en</w:t>
        </w:r>
      </w:ins>
      <w:ins w:id="26" w:author="Red Eléctrica" w:date="2020-12-13T18:18:00Z">
        <w:r w:rsidR="001A4570">
          <w:rPr>
            <w:rStyle w:val="normaltextrun1"/>
            <w:rFonts w:eastAsiaTheme="minorEastAsia"/>
            <w:color w:val="000000" w:themeColor="text1"/>
            <w:lang w:eastAsia="es-ES"/>
          </w:rPr>
          <w:t xml:space="preserve"> </w:t>
        </w:r>
      </w:ins>
      <w:ins w:id="27" w:author="Red Eléctrica" w:date="2021-03-23T11:19:00Z">
        <w:r w:rsidR="007362AC">
          <w:rPr>
            <w:rStyle w:val="normaltextrun1"/>
            <w:rFonts w:eastAsiaTheme="minorEastAsia"/>
            <w:color w:val="000000" w:themeColor="text1"/>
            <w:lang w:eastAsia="es-ES"/>
          </w:rPr>
          <w:t>activaciones programadas</w:t>
        </w:r>
      </w:ins>
      <w:ins w:id="28" w:author="Red Eléctrica" w:date="2021-03-24T18:31:00Z">
        <w:r w:rsidR="00B2562E" w:rsidRPr="686194BD">
          <w:rPr>
            <w:rStyle w:val="normaltextrun1"/>
            <w:rFonts w:eastAsiaTheme="minorEastAsia"/>
            <w:color w:val="000000" w:themeColor="text1"/>
            <w:lang w:eastAsia="es-ES"/>
          </w:rPr>
          <w:t xml:space="preserve">) </w:t>
        </w:r>
        <w:r w:rsidR="007E4F69" w:rsidRPr="686194BD">
          <w:rPr>
            <w:rStyle w:val="normaltextrun1"/>
            <w:rFonts w:eastAsiaTheme="minorEastAsia"/>
            <w:color w:val="000000" w:themeColor="text1"/>
            <w:lang w:eastAsia="es-ES"/>
          </w:rPr>
          <w:t>o</w:t>
        </w:r>
      </w:ins>
      <w:ins w:id="29" w:author="Poza Sanchez, Elena" w:date="2021-03-26T09:09:00Z">
        <w:r w:rsidR="007E4F69" w:rsidRPr="686194BD">
          <w:rPr>
            <w:rStyle w:val="normaltextrun1"/>
            <w:rFonts w:eastAsiaTheme="minorEastAsia"/>
            <w:color w:val="000000" w:themeColor="text1"/>
            <w:lang w:eastAsia="es-ES"/>
          </w:rPr>
          <w:t xml:space="preserve"> </w:t>
        </w:r>
      </w:ins>
      <w:ins w:id="30" w:author="Red Eléctrica" w:date="2021-03-24T18:31:00Z">
        <w:r w:rsidR="007E4F69" w:rsidRPr="686194BD">
          <w:rPr>
            <w:rStyle w:val="normaltextrun1"/>
            <w:rFonts w:eastAsiaTheme="minorEastAsia"/>
            <w:color w:val="000000" w:themeColor="text1"/>
            <w:lang w:eastAsia="es-ES"/>
          </w:rPr>
          <w:t xml:space="preserve">de </w:t>
        </w:r>
      </w:ins>
      <w:ins w:id="31" w:author="Red Eléctrica" w:date="2021-03-29T21:29:00Z">
        <w:r w:rsidR="04E46F46" w:rsidRPr="686194BD">
          <w:rPr>
            <w:rStyle w:val="normaltextrun1"/>
            <w:rFonts w:eastAsiaTheme="minorEastAsia"/>
            <w:color w:val="000000" w:themeColor="text1"/>
            <w:lang w:eastAsia="es-ES"/>
          </w:rPr>
          <w:t>hasta</w:t>
        </w:r>
      </w:ins>
      <w:ins w:id="32" w:author="Red Eléctrica" w:date="2021-01-07T11:22:00Z">
        <w:r w:rsidR="00A91BD0">
          <w:rPr>
            <w:rStyle w:val="normaltextrun1"/>
            <w:rFonts w:eastAsiaTheme="minorEastAsia"/>
            <w:color w:val="000000" w:themeColor="text1"/>
            <w:lang w:eastAsia="es-ES"/>
          </w:rPr>
          <w:t xml:space="preserve"> </w:t>
        </w:r>
      </w:ins>
      <w:ins w:id="33" w:author="Red Eléctrica" w:date="2020-12-13T18:19:00Z">
        <w:r w:rsidR="001A4570">
          <w:rPr>
            <w:rStyle w:val="normaltextrun1"/>
            <w:rFonts w:eastAsiaTheme="minorEastAsia"/>
            <w:color w:val="000000" w:themeColor="text1"/>
            <w:lang w:eastAsia="es-ES"/>
          </w:rPr>
          <w:t xml:space="preserve">30 </w:t>
        </w:r>
      </w:ins>
      <w:ins w:id="34" w:author="Red Eléctrica" w:date="2021-03-24T18:25:00Z">
        <w:r w:rsidR="004C53E8" w:rsidRPr="686194BD">
          <w:rPr>
            <w:rStyle w:val="normaltextrun1"/>
            <w:rFonts w:eastAsiaTheme="minorEastAsia"/>
            <w:color w:val="000000" w:themeColor="text1"/>
            <w:lang w:eastAsia="es-ES"/>
          </w:rPr>
          <w:t>minutos</w:t>
        </w:r>
      </w:ins>
      <w:r w:rsidR="00613322" w:rsidRPr="686194BD">
        <w:rPr>
          <w:rStyle w:val="normaltextrun1"/>
          <w:rFonts w:eastAsiaTheme="minorEastAsia"/>
          <w:color w:val="000000" w:themeColor="text1"/>
          <w:lang w:eastAsia="es-ES"/>
        </w:rPr>
        <w:t xml:space="preserve"> </w:t>
      </w:r>
      <w:del w:id="35" w:author="Red Eléctrica" w:date="2021-03-24T18:30:00Z">
        <w:r w:rsidRPr="686194BD" w:rsidDel="00321F09">
          <w:rPr>
            <w:rStyle w:val="normaltextrun1"/>
            <w:rFonts w:eastAsiaTheme="minorEastAsia"/>
            <w:color w:val="000000" w:themeColor="text1"/>
            <w:lang w:eastAsia="es-ES"/>
          </w:rPr>
          <w:delText>consecutiv</w:delText>
        </w:r>
      </w:del>
      <w:del w:id="36" w:author="Red Eléctrica" w:date="2021-03-24T18:25:00Z">
        <w:r w:rsidRPr="686194BD" w:rsidDel="00321F09">
          <w:rPr>
            <w:rStyle w:val="normaltextrun1"/>
            <w:rFonts w:eastAsiaTheme="minorEastAsia"/>
            <w:color w:val="000000" w:themeColor="text1"/>
            <w:lang w:eastAsia="es-ES"/>
          </w:rPr>
          <w:delText>a</w:delText>
        </w:r>
      </w:del>
      <w:del w:id="37" w:author="Red Eléctrica" w:date="2021-03-24T18:30:00Z">
        <w:r w:rsidRPr="686194BD" w:rsidDel="00321F09">
          <w:rPr>
            <w:rStyle w:val="normaltextrun1"/>
            <w:rFonts w:eastAsiaTheme="minorEastAsia"/>
            <w:color w:val="000000" w:themeColor="text1"/>
            <w:lang w:eastAsia="es-ES"/>
          </w:rPr>
          <w:delText>s</w:delText>
        </w:r>
      </w:del>
      <w:ins w:id="38" w:author="Red Eléctrica" w:date="2021-03-24T18:26:00Z">
        <w:r w:rsidR="00D75E7E" w:rsidRPr="686194BD">
          <w:rPr>
            <w:rStyle w:val="normaltextrun1"/>
            <w:rFonts w:eastAsiaTheme="minorEastAsia"/>
            <w:color w:val="000000" w:themeColor="text1"/>
            <w:lang w:eastAsia="es-ES"/>
          </w:rPr>
          <w:t>(en el caso de</w:t>
        </w:r>
        <w:r w:rsidR="00BF414A" w:rsidRPr="686194BD">
          <w:rPr>
            <w:rStyle w:val="normaltextrun1"/>
            <w:rFonts w:eastAsiaTheme="minorEastAsia"/>
            <w:color w:val="000000" w:themeColor="text1"/>
            <w:lang w:eastAsia="es-ES"/>
          </w:rPr>
          <w:t xml:space="preserve"> ofertas </w:t>
        </w:r>
      </w:ins>
      <w:ins w:id="39" w:author="Red Eléctrica" w:date="2021-03-24T18:31:00Z">
        <w:r w:rsidR="007E4F69" w:rsidRPr="686194BD">
          <w:rPr>
            <w:rStyle w:val="normaltextrun1"/>
            <w:rFonts w:eastAsiaTheme="minorEastAsia"/>
            <w:color w:val="000000" w:themeColor="text1"/>
            <w:lang w:eastAsia="es-ES"/>
          </w:rPr>
          <w:t>de tipo directo</w:t>
        </w:r>
      </w:ins>
      <w:ins w:id="40" w:author="Red Eléctrica" w:date="2021-03-26T12:42:00Z">
        <w:r w:rsidR="00B53481">
          <w:rPr>
            <w:rStyle w:val="normaltextrun1"/>
            <w:rFonts w:eastAsiaTheme="minorEastAsia"/>
            <w:color w:val="000000" w:themeColor="text1"/>
            <w:lang w:eastAsia="es-ES"/>
          </w:rPr>
          <w:t xml:space="preserve"> asignadas en</w:t>
        </w:r>
      </w:ins>
      <w:ins w:id="41" w:author="Red Eléctrica" w:date="2021-03-23T11:19:00Z">
        <w:r w:rsidR="007362AC">
          <w:rPr>
            <w:rStyle w:val="normaltextrun1"/>
            <w:rFonts w:eastAsiaTheme="minorEastAsia"/>
            <w:color w:val="000000" w:themeColor="text1"/>
            <w:lang w:eastAsia="es-ES"/>
          </w:rPr>
          <w:t xml:space="preserve"> activaciones directas</w:t>
        </w:r>
      </w:ins>
      <w:ins w:id="42" w:author="Red Eléctrica" w:date="2021-03-24T18:26:00Z">
        <w:r w:rsidR="00D75E7E" w:rsidRPr="686194BD">
          <w:rPr>
            <w:rStyle w:val="normaltextrun1"/>
            <w:rFonts w:eastAsiaTheme="minorEastAsia"/>
            <w:color w:val="000000" w:themeColor="text1"/>
            <w:lang w:eastAsia="es-ES"/>
          </w:rPr>
          <w:t>)</w:t>
        </w:r>
      </w:ins>
      <w:r w:rsidR="00613322" w:rsidRPr="686194BD">
        <w:rPr>
          <w:rStyle w:val="normaltextrun1"/>
          <w:rFonts w:eastAsiaTheme="minorEastAsia"/>
          <w:color w:val="000000" w:themeColor="text1"/>
          <w:lang w:eastAsia="es-ES"/>
        </w:rPr>
        <w:t>.</w:t>
      </w:r>
    </w:p>
    <w:p w14:paraId="56948888" w14:textId="41A9D862" w:rsidR="008B3D38" w:rsidRPr="00402D0D" w:rsidRDefault="00E543BF" w:rsidP="00AE7FEF">
      <w:pPr>
        <w:pStyle w:val="ListParagraph"/>
        <w:numPr>
          <w:ilvl w:val="0"/>
          <w:numId w:val="28"/>
        </w:numPr>
        <w:spacing w:before="120" w:after="0" w:line="240" w:lineRule="auto"/>
        <w:rPr>
          <w:rStyle w:val="normaltextrun1"/>
          <w:rFonts w:eastAsiaTheme="minorEastAsia"/>
          <w:color w:val="000000" w:themeColor="text1"/>
          <w:lang w:eastAsia="es-ES"/>
        </w:rPr>
      </w:pPr>
      <w:r w:rsidRPr="00402D0D">
        <w:rPr>
          <w:rStyle w:val="normaltextrun1"/>
          <w:rFonts w:eastAsiaTheme="minorEastAsia"/>
          <w:color w:val="000000" w:themeColor="text1"/>
          <w:lang w:eastAsia="es-ES"/>
        </w:rPr>
        <w:t>Reserva de regulación terciaria del sistema eléctrico</w:t>
      </w:r>
      <w:r w:rsidR="007E07DC" w:rsidRPr="00402D0D">
        <w:rPr>
          <w:rStyle w:val="normaltextrun1"/>
          <w:rFonts w:eastAsiaTheme="minorEastAsia"/>
          <w:color w:val="000000" w:themeColor="text1"/>
          <w:lang w:eastAsia="es-ES"/>
        </w:rPr>
        <w:t xml:space="preserve"> peninsular</w:t>
      </w:r>
      <w:r w:rsidRPr="00402D0D">
        <w:rPr>
          <w:rStyle w:val="normaltextrun1"/>
          <w:rFonts w:eastAsiaTheme="minorEastAsia"/>
          <w:color w:val="000000" w:themeColor="text1"/>
          <w:lang w:eastAsia="es-ES"/>
        </w:rPr>
        <w:t xml:space="preserve"> español</w:t>
      </w:r>
      <w:r w:rsidR="00FC6F5B" w:rsidRPr="00402D0D">
        <w:rPr>
          <w:rStyle w:val="normaltextrun1"/>
          <w:rFonts w:eastAsiaTheme="minorEastAsia"/>
          <w:color w:val="000000" w:themeColor="text1"/>
          <w:lang w:eastAsia="es-ES"/>
        </w:rPr>
        <w:t xml:space="preserve">: </w:t>
      </w:r>
      <w:r w:rsidR="00613322" w:rsidRPr="00402D0D">
        <w:rPr>
          <w:rStyle w:val="normaltextrun1"/>
          <w:rFonts w:eastAsiaTheme="minorEastAsia"/>
          <w:color w:val="000000" w:themeColor="text1"/>
          <w:lang w:eastAsia="es-ES"/>
        </w:rPr>
        <w:t xml:space="preserve">A nivel del sistema eléctrico peninsular español, </w:t>
      </w:r>
      <w:r w:rsidR="0050018F" w:rsidRPr="00402D0D">
        <w:rPr>
          <w:rStyle w:val="normaltextrun1"/>
          <w:rFonts w:eastAsiaTheme="minorEastAsia"/>
          <w:color w:val="000000" w:themeColor="text1"/>
          <w:lang w:eastAsia="es-ES"/>
        </w:rPr>
        <w:t>se cons</w:t>
      </w:r>
      <w:r w:rsidR="00904109" w:rsidRPr="00402D0D">
        <w:rPr>
          <w:rStyle w:val="normaltextrun1"/>
          <w:rFonts w:eastAsiaTheme="minorEastAsia"/>
          <w:color w:val="000000" w:themeColor="text1"/>
          <w:lang w:eastAsia="es-ES"/>
        </w:rPr>
        <w:t>i</w:t>
      </w:r>
      <w:r w:rsidR="0050018F" w:rsidRPr="00402D0D">
        <w:rPr>
          <w:rStyle w:val="normaltextrun1"/>
          <w:rFonts w:eastAsiaTheme="minorEastAsia"/>
          <w:color w:val="000000" w:themeColor="text1"/>
          <w:lang w:eastAsia="es-ES"/>
        </w:rPr>
        <w:t>dera</w:t>
      </w:r>
      <w:r w:rsidR="00613322" w:rsidRPr="00402D0D">
        <w:rPr>
          <w:rStyle w:val="normaltextrun1"/>
          <w:rFonts w:eastAsiaTheme="minorEastAsia"/>
          <w:color w:val="000000" w:themeColor="text1"/>
          <w:lang w:eastAsia="es-ES"/>
        </w:rPr>
        <w:t xml:space="preserve"> </w:t>
      </w:r>
      <w:r w:rsidR="00904109" w:rsidRPr="00402D0D">
        <w:rPr>
          <w:rStyle w:val="normaltextrun1"/>
          <w:rFonts w:eastAsiaTheme="minorEastAsia"/>
          <w:color w:val="000000" w:themeColor="text1"/>
          <w:lang w:eastAsia="es-ES"/>
        </w:rPr>
        <w:t xml:space="preserve">como </w:t>
      </w:r>
      <w:r w:rsidR="00613322" w:rsidRPr="00402D0D">
        <w:rPr>
          <w:rStyle w:val="normaltextrun1"/>
          <w:rFonts w:eastAsiaTheme="minorEastAsia"/>
          <w:color w:val="000000" w:themeColor="text1"/>
          <w:lang w:eastAsia="es-ES"/>
        </w:rPr>
        <w:t xml:space="preserve">reserva total de regulación terciaria el conjunto de las </w:t>
      </w:r>
      <w:r w:rsidR="00B31DAC" w:rsidRPr="00402D0D">
        <w:rPr>
          <w:rStyle w:val="normaltextrun1"/>
          <w:rFonts w:eastAsiaTheme="minorEastAsia"/>
          <w:color w:val="000000" w:themeColor="text1"/>
          <w:lang w:eastAsia="es-ES"/>
        </w:rPr>
        <w:t>ofertas</w:t>
      </w:r>
      <w:r w:rsidR="009A2FE2" w:rsidRPr="00402D0D">
        <w:rPr>
          <w:rStyle w:val="normaltextrun1"/>
          <w:rFonts w:eastAsiaTheme="minorEastAsia"/>
          <w:color w:val="000000" w:themeColor="text1"/>
          <w:lang w:eastAsia="es-ES"/>
        </w:rPr>
        <w:t xml:space="preserve"> </w:t>
      </w:r>
      <w:r w:rsidR="00613322" w:rsidRPr="00402D0D">
        <w:rPr>
          <w:rStyle w:val="normaltextrun1"/>
          <w:rFonts w:eastAsiaTheme="minorEastAsia"/>
          <w:color w:val="000000" w:themeColor="text1"/>
          <w:lang w:eastAsia="es-ES"/>
        </w:rPr>
        <w:t>de regulación terciaria de las unidades de programación</w:t>
      </w:r>
      <w:r w:rsidR="002D73EA" w:rsidRPr="00402D0D">
        <w:rPr>
          <w:rStyle w:val="normaltextrun1"/>
          <w:rFonts w:eastAsiaTheme="minorEastAsia"/>
          <w:color w:val="000000" w:themeColor="text1"/>
          <w:lang w:eastAsia="es-ES"/>
        </w:rPr>
        <w:t xml:space="preserve"> de los proveedores del </w:t>
      </w:r>
      <w:r w:rsidR="006B73BA" w:rsidRPr="00402D0D">
        <w:rPr>
          <w:rStyle w:val="normaltextrun1"/>
          <w:rFonts w:eastAsiaTheme="minorEastAsia"/>
          <w:color w:val="000000" w:themeColor="text1"/>
          <w:lang w:eastAsia="es-ES"/>
        </w:rPr>
        <w:t>servicio de regulación terciaria</w:t>
      </w:r>
      <w:r w:rsidR="00613322" w:rsidRPr="00402D0D">
        <w:rPr>
          <w:rStyle w:val="normaltextrun1"/>
          <w:rFonts w:eastAsiaTheme="minorEastAsia"/>
          <w:color w:val="000000" w:themeColor="text1"/>
          <w:lang w:eastAsia="es-ES"/>
        </w:rPr>
        <w:t xml:space="preserve"> en el sistema eléctrico peninsular español.</w:t>
      </w:r>
    </w:p>
    <w:p w14:paraId="5694888A" w14:textId="77777777" w:rsidR="007C4095" w:rsidRPr="00402D0D" w:rsidRDefault="00613322" w:rsidP="0039250C">
      <w:pPr>
        <w:pStyle w:val="Heading1"/>
        <w:numPr>
          <w:ilvl w:val="0"/>
          <w:numId w:val="8"/>
        </w:numPr>
        <w:spacing w:before="240" w:after="0"/>
        <w:ind w:left="283" w:hanging="357"/>
        <w:contextualSpacing w:val="0"/>
      </w:pPr>
      <w:r w:rsidRPr="00402D0D">
        <w:t>Proveedores del servicio.</w:t>
      </w:r>
    </w:p>
    <w:p w14:paraId="5694888C" w14:textId="3B02AC2B" w:rsidR="00CA4B88" w:rsidRPr="00402D0D" w:rsidRDefault="00613322" w:rsidP="00450AC6">
      <w:pPr>
        <w:spacing w:before="120" w:after="0"/>
      </w:pPr>
      <w:r w:rsidRPr="00402D0D">
        <w:rPr>
          <w:spacing w:val="4"/>
        </w:rPr>
        <w:t>P</w:t>
      </w:r>
      <w:r w:rsidRPr="00402D0D">
        <w:rPr>
          <w:spacing w:val="5"/>
        </w:rPr>
        <w:t>odrá</w:t>
      </w:r>
      <w:r w:rsidRPr="00402D0D">
        <w:t>n</w:t>
      </w:r>
      <w:r w:rsidRPr="00402D0D">
        <w:rPr>
          <w:spacing w:val="41"/>
        </w:rPr>
        <w:t xml:space="preserve"> </w:t>
      </w:r>
      <w:r w:rsidRPr="00402D0D">
        <w:rPr>
          <w:spacing w:val="5"/>
        </w:rPr>
        <w:t>par</w:t>
      </w:r>
      <w:r w:rsidRPr="00402D0D">
        <w:rPr>
          <w:spacing w:val="4"/>
        </w:rPr>
        <w:t>t</w:t>
      </w:r>
      <w:r w:rsidRPr="00402D0D">
        <w:rPr>
          <w:spacing w:val="5"/>
        </w:rPr>
        <w:t>icipa</w:t>
      </w:r>
      <w:r w:rsidRPr="00402D0D">
        <w:t>r</w:t>
      </w:r>
      <w:r w:rsidRPr="00402D0D">
        <w:rPr>
          <w:spacing w:val="41"/>
        </w:rPr>
        <w:t xml:space="preserve"> </w:t>
      </w:r>
      <w:r w:rsidRPr="00402D0D">
        <w:rPr>
          <w:spacing w:val="5"/>
        </w:rPr>
        <w:t>e</w:t>
      </w:r>
      <w:r w:rsidRPr="00402D0D">
        <w:t>n</w:t>
      </w:r>
      <w:r w:rsidRPr="00402D0D">
        <w:rPr>
          <w:spacing w:val="42"/>
        </w:rPr>
        <w:t xml:space="preserve"> </w:t>
      </w:r>
      <w:r w:rsidRPr="00402D0D">
        <w:rPr>
          <w:spacing w:val="5"/>
        </w:rPr>
        <w:t>e</w:t>
      </w:r>
      <w:r w:rsidRPr="00402D0D">
        <w:rPr>
          <w:spacing w:val="4"/>
        </w:rPr>
        <w:t>st</w:t>
      </w:r>
      <w:r w:rsidRPr="00402D0D">
        <w:t>e</w:t>
      </w:r>
      <w:r w:rsidRPr="00402D0D">
        <w:rPr>
          <w:spacing w:val="41"/>
        </w:rPr>
        <w:t xml:space="preserve"> </w:t>
      </w:r>
      <w:r w:rsidRPr="00402D0D">
        <w:rPr>
          <w:spacing w:val="5"/>
        </w:rPr>
        <w:t>se</w:t>
      </w:r>
      <w:r w:rsidRPr="00402D0D">
        <w:rPr>
          <w:spacing w:val="4"/>
        </w:rPr>
        <w:t>r</w:t>
      </w:r>
      <w:r w:rsidRPr="00402D0D">
        <w:rPr>
          <w:spacing w:val="5"/>
        </w:rPr>
        <w:t>vi</w:t>
      </w:r>
      <w:r w:rsidRPr="00402D0D">
        <w:rPr>
          <w:spacing w:val="4"/>
        </w:rPr>
        <w:t>c</w:t>
      </w:r>
      <w:r w:rsidRPr="00402D0D">
        <w:rPr>
          <w:spacing w:val="5"/>
        </w:rPr>
        <w:t>i</w:t>
      </w:r>
      <w:r w:rsidRPr="00402D0D">
        <w:t>o</w:t>
      </w:r>
      <w:r w:rsidRPr="00402D0D">
        <w:rPr>
          <w:spacing w:val="41"/>
        </w:rPr>
        <w:t xml:space="preserve"> </w:t>
      </w:r>
      <w:del w:id="43" w:author="Red Eléctrica" w:date="2021-03-29T21:30:00Z">
        <w:r>
          <w:delText>complementari</w:delText>
        </w:r>
        <w:r w:rsidRPr="00402D0D">
          <w:delText>o</w:delText>
        </w:r>
        <w:r w:rsidRPr="00402D0D">
          <w:rPr>
            <w:spacing w:val="42"/>
          </w:rPr>
          <w:delText xml:space="preserve"> </w:delText>
        </w:r>
      </w:del>
      <w:r w:rsidRPr="00402D0D">
        <w:rPr>
          <w:spacing w:val="4"/>
        </w:rPr>
        <w:t>t</w:t>
      </w:r>
      <w:r w:rsidRPr="00402D0D">
        <w:rPr>
          <w:spacing w:val="5"/>
        </w:rPr>
        <w:t>oda</w:t>
      </w:r>
      <w:r w:rsidRPr="00402D0D">
        <w:t>s</w:t>
      </w:r>
      <w:r w:rsidRPr="00402D0D">
        <w:rPr>
          <w:spacing w:val="41"/>
        </w:rPr>
        <w:t xml:space="preserve"> </w:t>
      </w:r>
      <w:r w:rsidRPr="00402D0D">
        <w:rPr>
          <w:spacing w:val="5"/>
        </w:rPr>
        <w:t>aquella</w:t>
      </w:r>
      <w:r w:rsidRPr="00402D0D">
        <w:t>s</w:t>
      </w:r>
      <w:r w:rsidRPr="00402D0D">
        <w:rPr>
          <w:spacing w:val="41"/>
        </w:rPr>
        <w:t xml:space="preserve"> </w:t>
      </w:r>
      <w:r w:rsidRPr="00402D0D">
        <w:rPr>
          <w:spacing w:val="5"/>
        </w:rPr>
        <w:t>unidade</w:t>
      </w:r>
      <w:r w:rsidRPr="00402D0D">
        <w:t>s</w:t>
      </w:r>
      <w:r w:rsidRPr="00402D0D">
        <w:rPr>
          <w:spacing w:val="42"/>
        </w:rPr>
        <w:t xml:space="preserve"> </w:t>
      </w:r>
      <w:r w:rsidRPr="00402D0D">
        <w:rPr>
          <w:spacing w:val="5"/>
        </w:rPr>
        <w:t xml:space="preserve">de </w:t>
      </w:r>
      <w:r w:rsidRPr="00402D0D">
        <w:rPr>
          <w:spacing w:val="1"/>
        </w:rPr>
        <w:t>programació</w:t>
      </w:r>
      <w:r w:rsidRPr="00402D0D">
        <w:t>n</w:t>
      </w:r>
      <w:r w:rsidRPr="00402D0D">
        <w:rPr>
          <w:spacing w:val="21"/>
        </w:rPr>
        <w:t xml:space="preserve"> </w:t>
      </w:r>
      <w:r w:rsidR="005E0383" w:rsidRPr="00402D0D">
        <w:t>conectadas al sistema eléctrico peninsular español</w:t>
      </w:r>
      <w:r w:rsidR="00CA4B88" w:rsidRPr="00402D0D">
        <w:t xml:space="preserve"> </w:t>
      </w:r>
      <w:r w:rsidRPr="00402D0D">
        <w:t xml:space="preserve">que </w:t>
      </w:r>
      <w:r w:rsidR="00BB7BFD" w:rsidRPr="00402D0D">
        <w:t>cumplan</w:t>
      </w:r>
      <w:r w:rsidR="007D7A82" w:rsidRPr="00402D0D">
        <w:t xml:space="preserve"> </w:t>
      </w:r>
      <w:r w:rsidR="00C43F7F" w:rsidRPr="00402D0D">
        <w:t xml:space="preserve">los requisitos recogidos en </w:t>
      </w:r>
      <w:del w:id="44" w:author="Red Eléctrica" w:date="2020-12-13T19:14:00Z">
        <w:r w:rsidR="00C43F7F" w:rsidRPr="00402D0D" w:rsidDel="00953B7D">
          <w:delText xml:space="preserve">el </w:delText>
        </w:r>
        <w:r w:rsidR="00883BC4" w:rsidRPr="00402D0D" w:rsidDel="00953B7D">
          <w:delText>a</w:delText>
        </w:r>
        <w:r w:rsidR="00C43F7F" w:rsidRPr="00402D0D" w:rsidDel="00953B7D">
          <w:delText xml:space="preserve">rtículo 9 de </w:delText>
        </w:r>
      </w:del>
      <w:r w:rsidR="00C43F7F" w:rsidRPr="00402D0D">
        <w:t>la</w:t>
      </w:r>
      <w:r w:rsidR="00343377" w:rsidRPr="00402D0D">
        <w:t>s C</w:t>
      </w:r>
      <w:r w:rsidR="00C43F7F" w:rsidRPr="00402D0D">
        <w:t>ondiciones relativas al balance para los proveedores de servicios de balance y los sujetos de liquidación responsables del balance en el sistema eléctrico peninsular español</w:t>
      </w:r>
      <w:r w:rsidR="00343377" w:rsidRPr="00402D0D">
        <w:t>, aprobadas por la CNMC</w:t>
      </w:r>
      <w:r w:rsidR="00C43F7F" w:rsidRPr="00402D0D">
        <w:t>.</w:t>
      </w:r>
    </w:p>
    <w:p w14:paraId="56948898" w14:textId="52F834C3" w:rsidR="008B3D38" w:rsidRPr="00402D0D" w:rsidRDefault="00613322" w:rsidP="00450AC6">
      <w:pPr>
        <w:spacing w:before="120" w:after="0"/>
      </w:pPr>
      <w:r w:rsidRPr="00402D0D">
        <w:t>Para</w:t>
      </w:r>
      <w:r w:rsidRPr="00402D0D">
        <w:rPr>
          <w:spacing w:val="12"/>
        </w:rPr>
        <w:t xml:space="preserve"> </w:t>
      </w:r>
      <w:r w:rsidRPr="00402D0D">
        <w:t>la</w:t>
      </w:r>
      <w:r w:rsidRPr="00402D0D">
        <w:rPr>
          <w:spacing w:val="12"/>
        </w:rPr>
        <w:t xml:space="preserve"> </w:t>
      </w:r>
      <w:r w:rsidRPr="00402D0D">
        <w:t>aceptación</w:t>
      </w:r>
      <w:r w:rsidRPr="00402D0D">
        <w:rPr>
          <w:spacing w:val="12"/>
        </w:rPr>
        <w:t xml:space="preserve"> </w:t>
      </w:r>
      <w:r w:rsidRPr="00402D0D">
        <w:t>de</w:t>
      </w:r>
      <w:r w:rsidRPr="00402D0D">
        <w:rPr>
          <w:spacing w:val="12"/>
        </w:rPr>
        <w:t xml:space="preserve"> </w:t>
      </w:r>
      <w:r w:rsidRPr="00402D0D">
        <w:t>ofertas</w:t>
      </w:r>
      <w:r w:rsidRPr="00402D0D">
        <w:rPr>
          <w:spacing w:val="12"/>
        </w:rPr>
        <w:t xml:space="preserve"> </w:t>
      </w:r>
      <w:r w:rsidRPr="00402D0D">
        <w:t>y</w:t>
      </w:r>
      <w:r w:rsidRPr="00402D0D">
        <w:rPr>
          <w:spacing w:val="12"/>
        </w:rPr>
        <w:t xml:space="preserve"> </w:t>
      </w:r>
      <w:ins w:id="45" w:author="Red Eléctrica" w:date="2021-03-29T21:30:00Z">
        <w:r w:rsidR="0D9FBB4B">
          <w:rPr>
            <w:spacing w:val="12"/>
          </w:rPr>
          <w:t xml:space="preserve">la </w:t>
        </w:r>
      </w:ins>
      <w:r w:rsidRPr="00402D0D">
        <w:t>consideración</w:t>
      </w:r>
      <w:r w:rsidRPr="00402D0D">
        <w:rPr>
          <w:spacing w:val="12"/>
        </w:rPr>
        <w:t xml:space="preserve"> </w:t>
      </w:r>
      <w:r w:rsidRPr="00402D0D">
        <w:t>a</w:t>
      </w:r>
      <w:r w:rsidRPr="00402D0D">
        <w:rPr>
          <w:spacing w:val="12"/>
        </w:rPr>
        <w:t xml:space="preserve"> </w:t>
      </w:r>
      <w:r w:rsidRPr="00402D0D">
        <w:t>todos</w:t>
      </w:r>
      <w:r w:rsidRPr="00402D0D">
        <w:rPr>
          <w:spacing w:val="12"/>
        </w:rPr>
        <w:t xml:space="preserve"> </w:t>
      </w:r>
      <w:r w:rsidRPr="00402D0D">
        <w:t>los</w:t>
      </w:r>
      <w:r w:rsidRPr="00402D0D">
        <w:rPr>
          <w:spacing w:val="12"/>
        </w:rPr>
        <w:t xml:space="preserve"> </w:t>
      </w:r>
      <w:r w:rsidRPr="00402D0D">
        <w:t>efectos</w:t>
      </w:r>
      <w:r w:rsidRPr="00402D0D">
        <w:rPr>
          <w:spacing w:val="12"/>
        </w:rPr>
        <w:t xml:space="preserve"> </w:t>
      </w:r>
      <w:r w:rsidRPr="00402D0D">
        <w:t>de</w:t>
      </w:r>
      <w:r w:rsidRPr="00402D0D">
        <w:rPr>
          <w:spacing w:val="12"/>
        </w:rPr>
        <w:t xml:space="preserve"> </w:t>
      </w:r>
      <w:r w:rsidRPr="00402D0D">
        <w:t>la</w:t>
      </w:r>
      <w:r w:rsidRPr="00402D0D">
        <w:rPr>
          <w:spacing w:val="12"/>
        </w:rPr>
        <w:t xml:space="preserve"> </w:t>
      </w:r>
      <w:r w:rsidRPr="00402D0D">
        <w:t xml:space="preserve">participación </w:t>
      </w:r>
      <w:r w:rsidRPr="00402D0D">
        <w:rPr>
          <w:spacing w:val="1"/>
        </w:rPr>
        <w:t>e</w:t>
      </w:r>
      <w:r w:rsidRPr="00402D0D">
        <w:t>n</w:t>
      </w:r>
      <w:r w:rsidRPr="00402D0D">
        <w:rPr>
          <w:spacing w:val="20"/>
        </w:rPr>
        <w:t xml:space="preserve"> </w:t>
      </w:r>
      <w:r w:rsidRPr="00402D0D">
        <w:rPr>
          <w:spacing w:val="1"/>
        </w:rPr>
        <w:t>e</w:t>
      </w:r>
      <w:r w:rsidRPr="00402D0D">
        <w:t>l</w:t>
      </w:r>
      <w:r w:rsidRPr="00402D0D">
        <w:rPr>
          <w:spacing w:val="21"/>
        </w:rPr>
        <w:t xml:space="preserve"> </w:t>
      </w:r>
      <w:r w:rsidRPr="00402D0D">
        <w:rPr>
          <w:spacing w:val="1"/>
        </w:rPr>
        <w:t>servici</w:t>
      </w:r>
      <w:r w:rsidRPr="00402D0D">
        <w:t>o</w:t>
      </w:r>
      <w:r w:rsidRPr="00402D0D">
        <w:rPr>
          <w:spacing w:val="21"/>
        </w:rPr>
        <w:t xml:space="preserve"> </w:t>
      </w:r>
      <w:del w:id="46" w:author="Red Eléctrica" w:date="2021-03-29T21:30:00Z">
        <w:r>
          <w:delText>complementari</w:delText>
        </w:r>
        <w:r w:rsidRPr="00402D0D">
          <w:delText>o</w:delText>
        </w:r>
        <w:r w:rsidRPr="00402D0D">
          <w:rPr>
            <w:spacing w:val="21"/>
          </w:rPr>
          <w:delText xml:space="preserve"> </w:delText>
        </w:r>
      </w:del>
      <w:r w:rsidRPr="00402D0D">
        <w:rPr>
          <w:spacing w:val="1"/>
        </w:rPr>
        <w:t>d</w:t>
      </w:r>
      <w:r w:rsidRPr="00402D0D">
        <w:t>e</w:t>
      </w:r>
      <w:r w:rsidRPr="00402D0D">
        <w:rPr>
          <w:spacing w:val="21"/>
        </w:rPr>
        <w:t xml:space="preserve"> </w:t>
      </w:r>
      <w:r w:rsidRPr="00402D0D">
        <w:rPr>
          <w:spacing w:val="1"/>
        </w:rPr>
        <w:t>regulació</w:t>
      </w:r>
      <w:r w:rsidRPr="00402D0D">
        <w:t>n</w:t>
      </w:r>
      <w:r w:rsidRPr="00402D0D">
        <w:rPr>
          <w:spacing w:val="21"/>
        </w:rPr>
        <w:t xml:space="preserve"> </w:t>
      </w:r>
      <w:r w:rsidRPr="00402D0D">
        <w:rPr>
          <w:spacing w:val="1"/>
        </w:rPr>
        <w:t>terciari</w:t>
      </w:r>
      <w:r w:rsidRPr="00402D0D">
        <w:t>a</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un</w:t>
      </w:r>
      <w:r w:rsidRPr="00402D0D">
        <w:t>a</w:t>
      </w:r>
      <w:r w:rsidRPr="00402D0D">
        <w:rPr>
          <w:spacing w:val="21"/>
        </w:rPr>
        <w:t xml:space="preserve"> </w:t>
      </w:r>
      <w:r w:rsidRPr="00402D0D">
        <w:rPr>
          <w:spacing w:val="1"/>
        </w:rPr>
        <w:t>unida</w:t>
      </w:r>
      <w:r w:rsidRPr="00402D0D">
        <w:t>d</w:t>
      </w:r>
      <w:r w:rsidR="00C43F7F" w:rsidRPr="00402D0D">
        <w:t xml:space="preserve"> </w:t>
      </w:r>
      <w:r w:rsidR="00D24E0D" w:rsidRPr="00402D0D">
        <w:t>de programación</w:t>
      </w:r>
      <w:r w:rsidRPr="00402D0D">
        <w:t>,</w:t>
      </w:r>
      <w:r w:rsidRPr="00402D0D">
        <w:rPr>
          <w:spacing w:val="21"/>
        </w:rPr>
        <w:t xml:space="preserve"> </w:t>
      </w:r>
      <w:r w:rsidRPr="00402D0D">
        <w:rPr>
          <w:spacing w:val="1"/>
        </w:rPr>
        <w:t>el</w:t>
      </w:r>
      <w:r w:rsidR="00E06EFA" w:rsidRPr="00402D0D">
        <w:t xml:space="preserve"> participante en el mercado proveedor del servicio</w:t>
      </w:r>
      <w:r w:rsidRPr="00402D0D">
        <w:rPr>
          <w:spacing w:val="-2"/>
        </w:rPr>
        <w:t xml:space="preserve"> </w:t>
      </w:r>
      <w:r w:rsidRPr="00402D0D">
        <w:t>deberá</w:t>
      </w:r>
      <w:r w:rsidRPr="00402D0D">
        <w:rPr>
          <w:spacing w:val="-1"/>
        </w:rPr>
        <w:t xml:space="preserve"> </w:t>
      </w:r>
      <w:r w:rsidRPr="00402D0D">
        <w:t>contar</w:t>
      </w:r>
      <w:r w:rsidRPr="00402D0D">
        <w:rPr>
          <w:spacing w:val="-1"/>
        </w:rPr>
        <w:t xml:space="preserve"> </w:t>
      </w:r>
      <w:r w:rsidRPr="00402D0D">
        <w:t>con</w:t>
      </w:r>
      <w:r w:rsidRPr="00402D0D">
        <w:rPr>
          <w:spacing w:val="-2"/>
        </w:rPr>
        <w:t xml:space="preserve"> </w:t>
      </w:r>
      <w:r w:rsidRPr="00402D0D">
        <w:t>la</w:t>
      </w:r>
      <w:r w:rsidRPr="00402D0D">
        <w:rPr>
          <w:spacing w:val="-1"/>
        </w:rPr>
        <w:t xml:space="preserve"> </w:t>
      </w:r>
      <w:r w:rsidRPr="00402D0D">
        <w:t>autorización</w:t>
      </w:r>
      <w:r w:rsidRPr="00402D0D">
        <w:rPr>
          <w:spacing w:val="-1"/>
        </w:rPr>
        <w:t xml:space="preserve"> </w:t>
      </w:r>
      <w:r w:rsidRPr="00402D0D">
        <w:t>expresa</w:t>
      </w:r>
      <w:r w:rsidRPr="00402D0D">
        <w:rPr>
          <w:spacing w:val="-2"/>
        </w:rPr>
        <w:t xml:space="preserve"> </w:t>
      </w:r>
      <w:r w:rsidRPr="00402D0D">
        <w:t>del</w:t>
      </w:r>
      <w:r w:rsidRPr="00402D0D">
        <w:rPr>
          <w:spacing w:val="-1"/>
        </w:rPr>
        <w:t xml:space="preserve"> </w:t>
      </w:r>
      <w:r w:rsidRPr="00402D0D">
        <w:t>OS.</w:t>
      </w:r>
      <w:r w:rsidR="00D30DE7" w:rsidRPr="00402D0D">
        <w:t xml:space="preserve"> </w:t>
      </w:r>
    </w:p>
    <w:p w14:paraId="6753720E" w14:textId="60234CB5" w:rsidR="00343377" w:rsidRPr="00402D0D" w:rsidRDefault="00343377" w:rsidP="00343377">
      <w:pPr>
        <w:pStyle w:val="BodyText"/>
        <w:spacing w:before="120" w:after="0"/>
        <w:rPr>
          <w:lang w:val="es-ES"/>
        </w:rPr>
      </w:pPr>
      <w:r w:rsidRPr="00402D0D">
        <w:rPr>
          <w:lang w:val="es-ES"/>
        </w:rPr>
        <w:t>El OS verificará la capacidad técnica y operativa de las unidades de programación habilitadas para la prestación del servicio de regulación terciaria mediante la comprobación de los perfiles de respuesta en potencia para cada período de suministro. Dicha comprobación tendrá en cuenta el tiempo de activación del producto de balance gestionado en el mercado de regulación terciaria y el periodo de entrega en el sistema eléctrico peninsular español, y la desviación de la potencia neta suministrada por la unidad de programación con respecto a su potencia neta programada en el mercado de regulación terciaria.</w:t>
      </w:r>
      <w:r w:rsidR="00B933EF" w:rsidRPr="00402D0D">
        <w:rPr>
          <w:lang w:val="es-ES"/>
        </w:rPr>
        <w:t xml:space="preserve"> </w:t>
      </w:r>
      <w:r w:rsidR="0056080C" w:rsidRPr="00402D0D">
        <w:rPr>
          <w:lang w:val="es-ES"/>
        </w:rPr>
        <w:t>Mediante este seguimiento de la prestación del servicio</w:t>
      </w:r>
      <w:r w:rsidR="00B933EF" w:rsidRPr="00402D0D">
        <w:rPr>
          <w:lang w:val="es-ES"/>
        </w:rPr>
        <w:t>, e</w:t>
      </w:r>
      <w:r w:rsidR="00B933EF" w:rsidRPr="00402D0D">
        <w:t xml:space="preserve">l OS revaluará </w:t>
      </w:r>
      <w:r w:rsidR="0056080C" w:rsidRPr="00402D0D">
        <w:t>de forma continua</w:t>
      </w:r>
      <w:r w:rsidR="00B933EF" w:rsidRPr="00402D0D">
        <w:t xml:space="preserve"> la calificación de las unidades de programación como proveedoras del servicio de regulación terciaria</w:t>
      </w:r>
      <w:del w:id="47" w:author="Red Eléctrica" w:date="2020-12-13T19:15:00Z">
        <w:r w:rsidR="00E96C87" w:rsidRPr="00402D0D" w:rsidDel="00192B60">
          <w:delText>,</w:delText>
        </w:r>
        <w:r w:rsidR="0056080C" w:rsidRPr="00402D0D" w:rsidDel="00192B60">
          <w:delText xml:space="preserve"> conforme a</w:delText>
        </w:r>
        <w:r w:rsidR="00B933EF" w:rsidRPr="00402D0D" w:rsidDel="00192B60">
          <w:delText xml:space="preserve"> lo recogido en </w:delText>
        </w:r>
        <w:r w:rsidR="00B411FE" w:rsidRPr="00402D0D" w:rsidDel="00192B60">
          <w:delText>el apartado 6 del artículo</w:delText>
        </w:r>
        <w:r w:rsidR="00B933EF" w:rsidRPr="00402D0D" w:rsidDel="00192B60">
          <w:delText xml:space="preserve"> 159 del Reglamento (UE) 2017/1485 de la Comisión</w:delText>
        </w:r>
      </w:del>
      <w:r w:rsidR="0056080C" w:rsidRPr="00402D0D">
        <w:t>, dando así cumplimiento al proceso de reevaluación que debe ser realizado como mínimo una vez cada 5 años</w:t>
      </w:r>
      <w:ins w:id="48" w:author="Red Eléctrica" w:date="2020-12-13T19:15:00Z">
        <w:r w:rsidR="00192B60" w:rsidRPr="00402D0D">
          <w:t>, conforme a lo recogido en el apartado 6 del artículo 159 del Reglamento (UE) 2017/1485 de la Comisión</w:t>
        </w:r>
      </w:ins>
      <w:r w:rsidR="00B933EF" w:rsidRPr="00402D0D">
        <w:t>.</w:t>
      </w:r>
    </w:p>
    <w:p w14:paraId="074B8444" w14:textId="2DFA8C01" w:rsidR="00343377" w:rsidRPr="00402D0D" w:rsidRDefault="00343377" w:rsidP="00343377">
      <w:r w:rsidRPr="00402D0D">
        <w:rPr>
          <w:rFonts w:cs="LFNOJD+Arial"/>
          <w:color w:val="000000"/>
        </w:rPr>
        <w:t>Si el OS detectara un incumplimiento reiterado de los requisitos exigidos</w:t>
      </w:r>
      <w:ins w:id="49" w:author="Red Eléctrica" w:date="2020-12-13T19:15:00Z">
        <w:r w:rsidR="00635D77">
          <w:rPr>
            <w:rFonts w:cs="LFNOJD+Arial"/>
            <w:color w:val="000000"/>
          </w:rPr>
          <w:t>,</w:t>
        </w:r>
      </w:ins>
      <w:del w:id="50" w:author="Red Eléctrica" w:date="2020-12-13T19:15:00Z">
        <w:r w:rsidRPr="00402D0D" w:rsidDel="00635D77">
          <w:rPr>
            <w:rFonts w:cs="LFNOJD+Arial"/>
            <w:color w:val="000000"/>
          </w:rPr>
          <w:delText xml:space="preserve"> y/o</w:delText>
        </w:r>
      </w:del>
      <w:r w:rsidRPr="00402D0D">
        <w:rPr>
          <w:rFonts w:cs="LFNOJD+Arial"/>
          <w:color w:val="000000"/>
        </w:rPr>
        <w:t xml:space="preserve"> una inadecuada calidad del servicio prestado que pusiera de manifiesto la falta de capacidad técnica de la unidad de programación para la prestación del servicio </w:t>
      </w:r>
      <w:del w:id="51" w:author="Red Eléctrica" w:date="2020-12-13T19:16:00Z">
        <w:r w:rsidRPr="00402D0D" w:rsidDel="00635D77">
          <w:rPr>
            <w:rFonts w:cs="LFNOJD+Arial"/>
            <w:color w:val="000000"/>
          </w:rPr>
          <w:delText>y/</w:delText>
        </w:r>
      </w:del>
      <w:r w:rsidRPr="00402D0D">
        <w:rPr>
          <w:rFonts w:cs="LFNOJD+Arial"/>
          <w:color w:val="000000"/>
        </w:rPr>
        <w:t xml:space="preserve">o la no remisión de la información de cambios o modificaciones que pudieran afectar a la prestación del servicio, informará de forma detallada al titular de la unidad de programación y a la CNMC, concediendo un plazo </w:t>
      </w:r>
      <w:ins w:id="52" w:author="Red Eléctrica" w:date="2021-03-29T21:31:00Z">
        <w:r w:rsidR="00A179FF">
          <w:rPr>
            <w:rFonts w:cs="LFNOJD+Arial"/>
            <w:color w:val="000000"/>
          </w:rPr>
          <w:t>de tiempo</w:t>
        </w:r>
        <w:r w:rsidRPr="00402D0D">
          <w:rPr>
            <w:rFonts w:cs="LFNOJD+Arial"/>
            <w:color w:val="000000"/>
          </w:rPr>
          <w:t xml:space="preserve"> </w:t>
        </w:r>
      </w:ins>
      <w:r w:rsidRPr="00402D0D">
        <w:rPr>
          <w:rFonts w:cs="LFNOJD+Arial"/>
          <w:color w:val="000000"/>
        </w:rPr>
        <w:t>para introducir las mejoras necesarias. Si pasado el plazo no se introdujeran las mejoras indicadas, el OS podrá retirar la habilitación para la prestación del servicio previamente concedida, hasta que se constate el cumplimiento del requerimiento del OS.</w:t>
      </w:r>
    </w:p>
    <w:p w14:paraId="5694889C" w14:textId="3AABAB6A" w:rsidR="007C4095" w:rsidRPr="00402D0D" w:rsidRDefault="00021BCC" w:rsidP="0093492A">
      <w:pPr>
        <w:pStyle w:val="Heading1"/>
        <w:numPr>
          <w:ilvl w:val="0"/>
          <w:numId w:val="8"/>
        </w:numPr>
        <w:spacing w:before="240" w:after="0"/>
        <w:ind w:left="283" w:hanging="357"/>
        <w:contextualSpacing w:val="0"/>
      </w:pPr>
      <w:r w:rsidRPr="00402D0D">
        <w:t>R</w:t>
      </w:r>
      <w:r w:rsidR="00613322" w:rsidRPr="00402D0D">
        <w:t>equerimientos de reserva de regulación terciaria</w:t>
      </w:r>
      <w:r w:rsidRPr="00402D0D">
        <w:t xml:space="preserve"> previstos para el día siguiente</w:t>
      </w:r>
      <w:r w:rsidR="00613322" w:rsidRPr="00402D0D">
        <w:t>.</w:t>
      </w:r>
    </w:p>
    <w:p w14:paraId="5694889E" w14:textId="62AB1687" w:rsidR="008B3D38" w:rsidRPr="00402D0D" w:rsidRDefault="00613322" w:rsidP="00450AC6">
      <w:pPr>
        <w:spacing w:before="120" w:after="0"/>
      </w:pPr>
      <w:r w:rsidRPr="00402D0D">
        <w:t>El</w:t>
      </w:r>
      <w:r w:rsidRPr="00402D0D">
        <w:rPr>
          <w:spacing w:val="10"/>
        </w:rPr>
        <w:t xml:space="preserve"> </w:t>
      </w:r>
      <w:r w:rsidR="00F74C57" w:rsidRPr="00402D0D">
        <w:t>OS</w:t>
      </w:r>
      <w:r w:rsidRPr="00402D0D">
        <w:rPr>
          <w:spacing w:val="10"/>
        </w:rPr>
        <w:t xml:space="preserve"> </w:t>
      </w:r>
      <w:r w:rsidRPr="00402D0D">
        <w:t>establecerá</w:t>
      </w:r>
      <w:r w:rsidRPr="00402D0D">
        <w:rPr>
          <w:spacing w:val="10"/>
        </w:rPr>
        <w:t xml:space="preserve"> </w:t>
      </w:r>
      <w:r w:rsidRPr="00402D0D">
        <w:t>el</w:t>
      </w:r>
      <w:r w:rsidRPr="00402D0D">
        <w:rPr>
          <w:spacing w:val="10"/>
        </w:rPr>
        <w:t xml:space="preserve"> </w:t>
      </w:r>
      <w:r w:rsidRPr="00402D0D">
        <w:t>valor</w:t>
      </w:r>
      <w:r w:rsidRPr="00402D0D">
        <w:rPr>
          <w:spacing w:val="10"/>
        </w:rPr>
        <w:t xml:space="preserve"> </w:t>
      </w:r>
      <w:r w:rsidRPr="00402D0D">
        <w:t>de</w:t>
      </w:r>
      <w:r w:rsidRPr="00402D0D">
        <w:rPr>
          <w:spacing w:val="10"/>
        </w:rPr>
        <w:t xml:space="preserve"> </w:t>
      </w:r>
      <w:r w:rsidRPr="00402D0D">
        <w:t>la</w:t>
      </w:r>
      <w:r w:rsidRPr="00402D0D">
        <w:rPr>
          <w:spacing w:val="10"/>
        </w:rPr>
        <w:t xml:space="preserve"> </w:t>
      </w:r>
      <w:r w:rsidRPr="00402D0D">
        <w:t>reserva</w:t>
      </w:r>
      <w:r w:rsidRPr="00402D0D">
        <w:rPr>
          <w:spacing w:val="10"/>
        </w:rPr>
        <w:t xml:space="preserve"> </w:t>
      </w:r>
      <w:r w:rsidRPr="00402D0D">
        <w:t>de</w:t>
      </w:r>
      <w:r w:rsidRPr="00402D0D">
        <w:rPr>
          <w:spacing w:val="10"/>
        </w:rPr>
        <w:t xml:space="preserve"> </w:t>
      </w:r>
      <w:r w:rsidRPr="00402D0D">
        <w:t xml:space="preserve">regulación </w:t>
      </w:r>
      <w:r w:rsidRPr="00402D0D">
        <w:rPr>
          <w:spacing w:val="2"/>
        </w:rPr>
        <w:t>t</w:t>
      </w:r>
      <w:r w:rsidRPr="00402D0D">
        <w:rPr>
          <w:spacing w:val="3"/>
        </w:rPr>
        <w:t>e</w:t>
      </w:r>
      <w:r w:rsidRPr="00402D0D">
        <w:rPr>
          <w:spacing w:val="2"/>
        </w:rPr>
        <w:t>r</w:t>
      </w:r>
      <w:r w:rsidRPr="00402D0D">
        <w:rPr>
          <w:spacing w:val="3"/>
        </w:rPr>
        <w:t>ciari</w:t>
      </w:r>
      <w:r w:rsidRPr="00402D0D">
        <w:t>a</w:t>
      </w:r>
      <w:r w:rsidRPr="00402D0D">
        <w:rPr>
          <w:spacing w:val="23"/>
        </w:rPr>
        <w:t xml:space="preserve"> </w:t>
      </w:r>
      <w:r w:rsidRPr="00402D0D">
        <w:rPr>
          <w:spacing w:val="2"/>
        </w:rPr>
        <w:t>mí</w:t>
      </w:r>
      <w:r w:rsidRPr="00402D0D">
        <w:rPr>
          <w:spacing w:val="3"/>
        </w:rPr>
        <w:t>ni</w:t>
      </w:r>
      <w:r w:rsidRPr="00402D0D">
        <w:rPr>
          <w:spacing w:val="2"/>
        </w:rPr>
        <w:t>m</w:t>
      </w:r>
      <w:r w:rsidRPr="00402D0D">
        <w:t>a</w:t>
      </w:r>
      <w:r w:rsidRPr="00402D0D">
        <w:rPr>
          <w:spacing w:val="24"/>
        </w:rPr>
        <w:t xml:space="preserve"> </w:t>
      </w:r>
      <w:r w:rsidRPr="00402D0D">
        <w:rPr>
          <w:spacing w:val="3"/>
        </w:rPr>
        <w:t>ne</w:t>
      </w:r>
      <w:r w:rsidRPr="00402D0D">
        <w:rPr>
          <w:spacing w:val="2"/>
        </w:rPr>
        <w:t>c</w:t>
      </w:r>
      <w:r w:rsidRPr="00402D0D">
        <w:rPr>
          <w:spacing w:val="3"/>
        </w:rPr>
        <w:t>e</w:t>
      </w:r>
      <w:r w:rsidRPr="00402D0D">
        <w:rPr>
          <w:spacing w:val="2"/>
        </w:rPr>
        <w:t>s</w:t>
      </w:r>
      <w:r w:rsidRPr="00402D0D">
        <w:rPr>
          <w:spacing w:val="3"/>
        </w:rPr>
        <w:t>ari</w:t>
      </w:r>
      <w:r w:rsidRPr="00402D0D">
        <w:t>a</w:t>
      </w:r>
      <w:r w:rsidRPr="00402D0D">
        <w:rPr>
          <w:spacing w:val="24"/>
        </w:rPr>
        <w:t xml:space="preserve"> </w:t>
      </w:r>
      <w:r w:rsidRPr="00402D0D">
        <w:rPr>
          <w:spacing w:val="3"/>
        </w:rPr>
        <w:t>e</w:t>
      </w:r>
      <w:r w:rsidRPr="00402D0D">
        <w:t>n</w:t>
      </w:r>
      <w:r w:rsidRPr="00402D0D">
        <w:rPr>
          <w:spacing w:val="23"/>
        </w:rPr>
        <w:t xml:space="preserve"> </w:t>
      </w:r>
      <w:r w:rsidRPr="00402D0D">
        <w:rPr>
          <w:spacing w:val="3"/>
        </w:rPr>
        <w:t>e</w:t>
      </w:r>
      <w:r w:rsidRPr="00402D0D">
        <w:t>l</w:t>
      </w:r>
      <w:r w:rsidRPr="00402D0D">
        <w:rPr>
          <w:spacing w:val="24"/>
        </w:rPr>
        <w:t xml:space="preserve"> </w:t>
      </w:r>
      <w:r w:rsidRPr="00402D0D">
        <w:rPr>
          <w:spacing w:val="2"/>
        </w:rPr>
        <w:t>s</w:t>
      </w:r>
      <w:r w:rsidRPr="00402D0D">
        <w:rPr>
          <w:spacing w:val="3"/>
        </w:rPr>
        <w:t>i</w:t>
      </w:r>
      <w:r w:rsidRPr="00402D0D">
        <w:rPr>
          <w:spacing w:val="2"/>
        </w:rPr>
        <w:t>st</w:t>
      </w:r>
      <w:r w:rsidRPr="00402D0D">
        <w:rPr>
          <w:spacing w:val="3"/>
        </w:rPr>
        <w:t>em</w:t>
      </w:r>
      <w:r w:rsidRPr="00402D0D">
        <w:t>a</w:t>
      </w:r>
      <w:r w:rsidRPr="00402D0D">
        <w:rPr>
          <w:spacing w:val="24"/>
        </w:rPr>
        <w:t xml:space="preserve"> </w:t>
      </w:r>
      <w:r w:rsidRPr="00402D0D">
        <w:rPr>
          <w:spacing w:val="3"/>
        </w:rPr>
        <w:t>par</w:t>
      </w:r>
      <w:r w:rsidRPr="00402D0D">
        <w:t>a</w:t>
      </w:r>
      <w:r w:rsidRPr="00402D0D">
        <w:rPr>
          <w:spacing w:val="24"/>
        </w:rPr>
        <w:t xml:space="preserve"> </w:t>
      </w:r>
      <w:r w:rsidRPr="00402D0D">
        <w:rPr>
          <w:spacing w:val="2"/>
        </w:rPr>
        <w:t>c</w:t>
      </w:r>
      <w:r w:rsidRPr="00402D0D">
        <w:rPr>
          <w:spacing w:val="3"/>
        </w:rPr>
        <w:t>ad</w:t>
      </w:r>
      <w:r w:rsidRPr="00402D0D">
        <w:t>a</w:t>
      </w:r>
      <w:r w:rsidRPr="00402D0D">
        <w:rPr>
          <w:spacing w:val="23"/>
        </w:rPr>
        <w:t xml:space="preserve"> </w:t>
      </w:r>
      <w:r w:rsidRPr="00402D0D">
        <w:rPr>
          <w:spacing w:val="3"/>
        </w:rPr>
        <w:t>per</w:t>
      </w:r>
      <w:r w:rsidRPr="00402D0D">
        <w:rPr>
          <w:spacing w:val="2"/>
        </w:rPr>
        <w:t>í</w:t>
      </w:r>
      <w:r w:rsidRPr="00402D0D">
        <w:rPr>
          <w:spacing w:val="3"/>
        </w:rPr>
        <w:t>od</w:t>
      </w:r>
      <w:r w:rsidRPr="00402D0D">
        <w:t>o</w:t>
      </w:r>
      <w:r w:rsidRPr="00402D0D">
        <w:rPr>
          <w:spacing w:val="24"/>
        </w:rPr>
        <w:t xml:space="preserve"> </w:t>
      </w:r>
      <w:r w:rsidRPr="00402D0D">
        <w:rPr>
          <w:spacing w:val="3"/>
        </w:rPr>
        <w:t>d</w:t>
      </w:r>
      <w:r w:rsidRPr="00402D0D">
        <w:t>e</w:t>
      </w:r>
      <w:r w:rsidRPr="00402D0D">
        <w:rPr>
          <w:spacing w:val="24"/>
        </w:rPr>
        <w:t xml:space="preserve"> </w:t>
      </w:r>
      <w:r w:rsidRPr="00402D0D">
        <w:rPr>
          <w:spacing w:val="3"/>
        </w:rPr>
        <w:t>p</w:t>
      </w:r>
      <w:r w:rsidRPr="00402D0D">
        <w:rPr>
          <w:spacing w:val="2"/>
        </w:rPr>
        <w:t>r</w:t>
      </w:r>
      <w:r w:rsidRPr="00402D0D">
        <w:rPr>
          <w:spacing w:val="3"/>
        </w:rPr>
        <w:t>og</w:t>
      </w:r>
      <w:r w:rsidRPr="00402D0D">
        <w:rPr>
          <w:spacing w:val="2"/>
        </w:rPr>
        <w:t>r</w:t>
      </w:r>
      <w:r w:rsidRPr="00402D0D">
        <w:rPr>
          <w:spacing w:val="3"/>
        </w:rPr>
        <w:t>amació</w:t>
      </w:r>
      <w:r w:rsidRPr="00402D0D">
        <w:t>n</w:t>
      </w:r>
      <w:ins w:id="53" w:author="Red Eléctrica" w:date="2020-12-13T19:16:00Z">
        <w:r w:rsidR="00635D77">
          <w:t xml:space="preserve"> cua</w:t>
        </w:r>
        <w:r w:rsidR="00673810">
          <w:t>r</w:t>
        </w:r>
        <w:r w:rsidR="00635D77">
          <w:t>to</w:t>
        </w:r>
      </w:ins>
      <w:ins w:id="54" w:author="Red Eléctrica" w:date="2021-03-29T21:31:00Z">
        <w:r w:rsidR="00896F4F">
          <w:t xml:space="preserve"> </w:t>
        </w:r>
      </w:ins>
      <w:ins w:id="55" w:author="Red Eléctrica" w:date="2020-12-13T19:16:00Z">
        <w:r w:rsidR="00673810">
          <w:t>horario</w:t>
        </w:r>
      </w:ins>
      <w:r w:rsidRPr="00402D0D">
        <w:rPr>
          <w:spacing w:val="24"/>
        </w:rPr>
        <w:t xml:space="preserve"> </w:t>
      </w:r>
      <w:r w:rsidRPr="00402D0D">
        <w:rPr>
          <w:spacing w:val="3"/>
        </w:rPr>
        <w:t>de</w:t>
      </w:r>
      <w:r w:rsidRPr="00402D0D">
        <w:t>l</w:t>
      </w:r>
      <w:r w:rsidRPr="00402D0D">
        <w:rPr>
          <w:spacing w:val="23"/>
        </w:rPr>
        <w:t xml:space="preserve"> </w:t>
      </w:r>
      <w:r w:rsidRPr="00402D0D">
        <w:rPr>
          <w:spacing w:val="3"/>
        </w:rPr>
        <w:t>d</w:t>
      </w:r>
      <w:r w:rsidRPr="00402D0D">
        <w:rPr>
          <w:spacing w:val="2"/>
        </w:rPr>
        <w:t>í</w:t>
      </w:r>
      <w:r w:rsidRPr="00402D0D">
        <w:t>a siguiente,</w:t>
      </w:r>
      <w:r w:rsidRPr="00402D0D">
        <w:rPr>
          <w:spacing w:val="-5"/>
        </w:rPr>
        <w:t xml:space="preserve"> </w:t>
      </w:r>
      <w:r w:rsidRPr="00402D0D">
        <w:t>conforme</w:t>
      </w:r>
      <w:r w:rsidRPr="00402D0D">
        <w:rPr>
          <w:spacing w:val="-5"/>
        </w:rPr>
        <w:t xml:space="preserve"> </w:t>
      </w:r>
      <w:r w:rsidRPr="00402D0D">
        <w:t>al</w:t>
      </w:r>
      <w:r w:rsidRPr="00402D0D">
        <w:rPr>
          <w:spacing w:val="-5"/>
        </w:rPr>
        <w:t xml:space="preserve"> </w:t>
      </w:r>
      <w:r w:rsidRPr="00402D0D">
        <w:t>procedimiento</w:t>
      </w:r>
      <w:r w:rsidRPr="00402D0D">
        <w:rPr>
          <w:spacing w:val="-5"/>
        </w:rPr>
        <w:t xml:space="preserve"> </w:t>
      </w:r>
      <w:r w:rsidRPr="00402D0D">
        <w:t>de</w:t>
      </w:r>
      <w:r w:rsidRPr="00402D0D">
        <w:rPr>
          <w:spacing w:val="-5"/>
        </w:rPr>
        <w:t xml:space="preserve"> </w:t>
      </w:r>
      <w:r w:rsidRPr="00402D0D">
        <w:t>operación</w:t>
      </w:r>
      <w:r w:rsidRPr="00402D0D">
        <w:rPr>
          <w:spacing w:val="-5"/>
        </w:rPr>
        <w:t xml:space="preserve"> </w:t>
      </w:r>
      <w:r w:rsidRPr="00402D0D">
        <w:t>por</w:t>
      </w:r>
      <w:r w:rsidRPr="00402D0D">
        <w:rPr>
          <w:spacing w:val="-5"/>
        </w:rPr>
        <w:t xml:space="preserve"> </w:t>
      </w:r>
      <w:r w:rsidRPr="00402D0D">
        <w:t>el</w:t>
      </w:r>
      <w:r w:rsidRPr="00402D0D">
        <w:rPr>
          <w:spacing w:val="-5"/>
        </w:rPr>
        <w:t xml:space="preserve"> </w:t>
      </w:r>
      <w:r w:rsidRPr="00402D0D">
        <w:t>que</w:t>
      </w:r>
      <w:r w:rsidRPr="00402D0D">
        <w:rPr>
          <w:spacing w:val="-5"/>
        </w:rPr>
        <w:t xml:space="preserve"> </w:t>
      </w:r>
      <w:r w:rsidRPr="00402D0D">
        <w:t>se</w:t>
      </w:r>
      <w:r w:rsidRPr="00402D0D">
        <w:rPr>
          <w:spacing w:val="-5"/>
        </w:rPr>
        <w:t xml:space="preserve"> </w:t>
      </w:r>
      <w:r w:rsidRPr="00402D0D">
        <w:t>establece</w:t>
      </w:r>
      <w:r w:rsidRPr="00402D0D">
        <w:rPr>
          <w:spacing w:val="-5"/>
        </w:rPr>
        <w:t xml:space="preserve"> </w:t>
      </w:r>
      <w:r w:rsidRPr="00402D0D">
        <w:t>la</w:t>
      </w:r>
      <w:r w:rsidRPr="00402D0D">
        <w:rPr>
          <w:spacing w:val="-5"/>
        </w:rPr>
        <w:t xml:space="preserve"> </w:t>
      </w:r>
      <w:r w:rsidRPr="00402D0D">
        <w:t>reserva</w:t>
      </w:r>
      <w:r w:rsidRPr="00402D0D">
        <w:rPr>
          <w:spacing w:val="-5"/>
        </w:rPr>
        <w:t xml:space="preserve"> </w:t>
      </w:r>
      <w:r w:rsidRPr="00402D0D">
        <w:t>para la</w:t>
      </w:r>
      <w:r w:rsidRPr="00402D0D">
        <w:rPr>
          <w:spacing w:val="-1"/>
        </w:rPr>
        <w:t xml:space="preserve"> </w:t>
      </w:r>
      <w:r w:rsidRPr="00402D0D">
        <w:t>regulación</w:t>
      </w:r>
      <w:r w:rsidRPr="00402D0D">
        <w:rPr>
          <w:spacing w:val="-1"/>
        </w:rPr>
        <w:t xml:space="preserve"> </w:t>
      </w:r>
      <w:r w:rsidRPr="00402D0D">
        <w:t>frecuencia-potencia.</w:t>
      </w:r>
    </w:p>
    <w:p w14:paraId="2A53B640" w14:textId="3A5733D8" w:rsidR="00150B99" w:rsidRPr="00402D0D" w:rsidRDefault="008F13BA" w:rsidP="00450AC6">
      <w:pPr>
        <w:spacing w:before="120" w:after="0"/>
      </w:pPr>
      <w:r w:rsidRPr="00402D0D">
        <w:t xml:space="preserve">Los requerimientos de reserva de regulación terciaria serán publicados </w:t>
      </w:r>
      <w:r w:rsidR="00A47545" w:rsidRPr="00402D0D">
        <w:t>para el día siguiente antes de la hora límite establecida en el procedimiento de oper</w:t>
      </w:r>
      <w:r w:rsidR="00D46B4A" w:rsidRPr="00402D0D">
        <w:t>ación por el que se establece el proceso de programación.</w:t>
      </w:r>
    </w:p>
    <w:p w14:paraId="124366C0" w14:textId="4DE027A0" w:rsidR="00994E8B" w:rsidRPr="00402D0D" w:rsidRDefault="00994E8B" w:rsidP="00994E8B">
      <w:pPr>
        <w:spacing w:before="120" w:after="0"/>
        <w:rPr>
          <w:lang w:val="es-ES"/>
        </w:rPr>
      </w:pPr>
      <w:r w:rsidRPr="00402D0D">
        <w:rPr>
          <w:spacing w:val="3"/>
        </w:rPr>
        <w:t>E</w:t>
      </w:r>
      <w:r w:rsidRPr="00402D0D">
        <w:t>n</w:t>
      </w:r>
      <w:r w:rsidRPr="00402D0D">
        <w:rPr>
          <w:spacing w:val="25"/>
        </w:rPr>
        <w:t xml:space="preserve"> </w:t>
      </w:r>
      <w:r w:rsidRPr="00402D0D">
        <w:rPr>
          <w:spacing w:val="3"/>
        </w:rPr>
        <w:t>cas</w:t>
      </w:r>
      <w:r w:rsidRPr="00402D0D">
        <w:t>o</w:t>
      </w:r>
      <w:r w:rsidRPr="00402D0D">
        <w:rPr>
          <w:spacing w:val="25"/>
        </w:rPr>
        <w:t xml:space="preserve"> </w:t>
      </w:r>
      <w:r w:rsidRPr="00402D0D">
        <w:rPr>
          <w:spacing w:val="3"/>
        </w:rPr>
        <w:t>d</w:t>
      </w:r>
      <w:r w:rsidRPr="00402D0D">
        <w:t>e</w:t>
      </w:r>
      <w:r w:rsidRPr="00402D0D">
        <w:rPr>
          <w:spacing w:val="25"/>
        </w:rPr>
        <w:t xml:space="preserve"> </w:t>
      </w:r>
      <w:r w:rsidRPr="00402D0D">
        <w:rPr>
          <w:spacing w:val="3"/>
        </w:rPr>
        <w:t>qu</w:t>
      </w:r>
      <w:r w:rsidRPr="00402D0D">
        <w:t>e se</w:t>
      </w:r>
      <w:r w:rsidRPr="00402D0D">
        <w:rPr>
          <w:spacing w:val="25"/>
        </w:rPr>
        <w:t xml:space="preserve"> </w:t>
      </w:r>
      <w:r w:rsidRPr="00402D0D">
        <w:rPr>
          <w:spacing w:val="3"/>
        </w:rPr>
        <w:t>detectas</w:t>
      </w:r>
      <w:r w:rsidRPr="00402D0D">
        <w:t>e</w:t>
      </w:r>
      <w:r w:rsidRPr="00402D0D">
        <w:rPr>
          <w:spacing w:val="25"/>
        </w:rPr>
        <w:t xml:space="preserve"> </w:t>
      </w:r>
      <w:r w:rsidRPr="00402D0D">
        <w:rPr>
          <w:spacing w:val="3"/>
        </w:rPr>
        <w:t>qu</w:t>
      </w:r>
      <w:r w:rsidRPr="00402D0D">
        <w:t>e</w:t>
      </w:r>
      <w:r w:rsidRPr="00402D0D">
        <w:rPr>
          <w:spacing w:val="25"/>
        </w:rPr>
        <w:t xml:space="preserve"> </w:t>
      </w:r>
      <w:r w:rsidRPr="00402D0D">
        <w:rPr>
          <w:spacing w:val="3"/>
        </w:rPr>
        <w:t>l</w:t>
      </w:r>
      <w:r w:rsidRPr="00402D0D">
        <w:t>a</w:t>
      </w:r>
      <w:r w:rsidRPr="00402D0D">
        <w:rPr>
          <w:spacing w:val="25"/>
        </w:rPr>
        <w:t xml:space="preserve"> </w:t>
      </w:r>
      <w:r w:rsidRPr="00402D0D">
        <w:rPr>
          <w:spacing w:val="3"/>
        </w:rPr>
        <w:t>reserv</w:t>
      </w:r>
      <w:r w:rsidRPr="00402D0D">
        <w:t>a</w:t>
      </w:r>
      <w:r w:rsidRPr="00402D0D">
        <w:rPr>
          <w:spacing w:val="25"/>
        </w:rPr>
        <w:t xml:space="preserve"> </w:t>
      </w:r>
      <w:r w:rsidRPr="00402D0D">
        <w:rPr>
          <w:spacing w:val="3"/>
        </w:rPr>
        <w:t>d</w:t>
      </w:r>
      <w:r w:rsidRPr="00402D0D">
        <w:t>e</w:t>
      </w:r>
      <w:r w:rsidRPr="00402D0D">
        <w:rPr>
          <w:spacing w:val="25"/>
        </w:rPr>
        <w:t xml:space="preserve"> </w:t>
      </w:r>
      <w:r w:rsidRPr="00402D0D">
        <w:rPr>
          <w:spacing w:val="3"/>
        </w:rPr>
        <w:t xml:space="preserve">regulación </w:t>
      </w:r>
      <w:r w:rsidRPr="00402D0D">
        <w:rPr>
          <w:spacing w:val="5"/>
        </w:rPr>
        <w:t>t</w:t>
      </w:r>
      <w:r w:rsidRPr="00402D0D">
        <w:rPr>
          <w:spacing w:val="6"/>
        </w:rPr>
        <w:t>erciari</w:t>
      </w:r>
      <w:r w:rsidRPr="00402D0D">
        <w:t>a</w:t>
      </w:r>
      <w:r w:rsidRPr="00402D0D">
        <w:rPr>
          <w:spacing w:val="51"/>
        </w:rPr>
        <w:t xml:space="preserve"> </w:t>
      </w:r>
      <w:r w:rsidRPr="00402D0D">
        <w:rPr>
          <w:spacing w:val="6"/>
        </w:rPr>
        <w:t>e</w:t>
      </w:r>
      <w:r w:rsidRPr="00402D0D">
        <w:t>n</w:t>
      </w:r>
      <w:r w:rsidRPr="00402D0D">
        <w:rPr>
          <w:spacing w:val="50"/>
        </w:rPr>
        <w:t xml:space="preserve"> </w:t>
      </w:r>
      <w:r w:rsidRPr="00402D0D">
        <w:rPr>
          <w:spacing w:val="6"/>
        </w:rPr>
        <w:t>los diferentes program</w:t>
      </w:r>
      <w:r w:rsidRPr="00402D0D">
        <w:t>as dentro del proceso de programación del sistema</w:t>
      </w:r>
      <w:r w:rsidRPr="00402D0D">
        <w:rPr>
          <w:spacing w:val="51"/>
        </w:rPr>
        <w:t xml:space="preserve"> </w:t>
      </w:r>
      <w:r w:rsidRPr="00402D0D">
        <w:rPr>
          <w:spacing w:val="6"/>
        </w:rPr>
        <w:t>n</w:t>
      </w:r>
      <w:r w:rsidRPr="00402D0D">
        <w:t>o</w:t>
      </w:r>
      <w:r w:rsidRPr="00402D0D">
        <w:rPr>
          <w:spacing w:val="50"/>
        </w:rPr>
        <w:t xml:space="preserve"> </w:t>
      </w:r>
      <w:r w:rsidRPr="00402D0D">
        <w:rPr>
          <w:spacing w:val="6"/>
        </w:rPr>
        <w:t>permi</w:t>
      </w:r>
      <w:r w:rsidRPr="00402D0D">
        <w:rPr>
          <w:spacing w:val="5"/>
        </w:rPr>
        <w:t>t</w:t>
      </w:r>
      <w:r w:rsidRPr="00402D0D">
        <w:t>e</w:t>
      </w:r>
      <w:r w:rsidRPr="00402D0D">
        <w:rPr>
          <w:spacing w:val="51"/>
        </w:rPr>
        <w:t xml:space="preserve"> </w:t>
      </w:r>
      <w:r w:rsidRPr="00402D0D">
        <w:rPr>
          <w:spacing w:val="6"/>
        </w:rPr>
        <w:t>cubri</w:t>
      </w:r>
      <w:r w:rsidRPr="00402D0D">
        <w:t>r</w:t>
      </w:r>
      <w:r w:rsidRPr="00402D0D">
        <w:rPr>
          <w:spacing w:val="50"/>
        </w:rPr>
        <w:t xml:space="preserve"> </w:t>
      </w:r>
      <w:r w:rsidRPr="00402D0D">
        <w:rPr>
          <w:spacing w:val="6"/>
        </w:rPr>
        <w:t>lo</w:t>
      </w:r>
      <w:r w:rsidRPr="00402D0D">
        <w:t>s</w:t>
      </w:r>
      <w:r w:rsidRPr="00402D0D">
        <w:rPr>
          <w:spacing w:val="51"/>
        </w:rPr>
        <w:t xml:space="preserve"> </w:t>
      </w:r>
      <w:r w:rsidRPr="00402D0D">
        <w:rPr>
          <w:spacing w:val="6"/>
        </w:rPr>
        <w:t>requerimien</w:t>
      </w:r>
      <w:r w:rsidRPr="00402D0D">
        <w:rPr>
          <w:spacing w:val="5"/>
        </w:rPr>
        <w:t>t</w:t>
      </w:r>
      <w:r w:rsidRPr="00402D0D">
        <w:rPr>
          <w:spacing w:val="6"/>
        </w:rPr>
        <w:t>os</w:t>
      </w:r>
      <w:r w:rsidRPr="00402D0D">
        <w:t xml:space="preserve"> necesarios,</w:t>
      </w:r>
      <w:r w:rsidRPr="00402D0D">
        <w:rPr>
          <w:spacing w:val="1"/>
        </w:rPr>
        <w:t xml:space="preserve"> </w:t>
      </w:r>
      <w:r w:rsidRPr="00402D0D">
        <w:rPr>
          <w:spacing w:val="3"/>
        </w:rPr>
        <w:t>e</w:t>
      </w:r>
      <w:r w:rsidRPr="00402D0D">
        <w:t>l</w:t>
      </w:r>
      <w:r w:rsidRPr="00402D0D">
        <w:rPr>
          <w:spacing w:val="25"/>
        </w:rPr>
        <w:t xml:space="preserve"> </w:t>
      </w:r>
      <w:r w:rsidRPr="00402D0D">
        <w:rPr>
          <w:spacing w:val="3"/>
        </w:rPr>
        <w:t>OS</w:t>
      </w:r>
      <w:r w:rsidRPr="00402D0D">
        <w:rPr>
          <w:spacing w:val="25"/>
        </w:rPr>
        <w:t xml:space="preserve"> </w:t>
      </w:r>
      <w:r w:rsidRPr="00402D0D">
        <w:t>podrá solicitar,</w:t>
      </w:r>
      <w:r w:rsidRPr="00402D0D">
        <w:rPr>
          <w:spacing w:val="1"/>
        </w:rPr>
        <w:t xml:space="preserve"> </w:t>
      </w:r>
      <w:r w:rsidRPr="00402D0D">
        <w:t>en</w:t>
      </w:r>
      <w:r w:rsidRPr="00402D0D">
        <w:rPr>
          <w:spacing w:val="1"/>
        </w:rPr>
        <w:t xml:space="preserve"> </w:t>
      </w:r>
      <w:r w:rsidRPr="00402D0D">
        <w:t>aplicación</w:t>
      </w:r>
      <w:r w:rsidRPr="00402D0D">
        <w:rPr>
          <w:spacing w:val="1"/>
        </w:rPr>
        <w:t xml:space="preserve"> </w:t>
      </w:r>
      <w:r w:rsidRPr="00402D0D">
        <w:t>del</w:t>
      </w:r>
      <w:r w:rsidRPr="00402D0D">
        <w:rPr>
          <w:spacing w:val="1"/>
        </w:rPr>
        <w:t xml:space="preserve"> </w:t>
      </w:r>
      <w:r w:rsidRPr="00402D0D">
        <w:t>procedimiento</w:t>
      </w:r>
      <w:r w:rsidRPr="00402D0D">
        <w:rPr>
          <w:spacing w:val="1"/>
        </w:rPr>
        <w:t xml:space="preserve"> </w:t>
      </w:r>
      <w:r w:rsidRPr="00402D0D">
        <w:t>de</w:t>
      </w:r>
      <w:r w:rsidRPr="00402D0D">
        <w:rPr>
          <w:spacing w:val="35"/>
        </w:rPr>
        <w:t xml:space="preserve"> </w:t>
      </w:r>
      <w:r w:rsidRPr="00402D0D">
        <w:rPr>
          <w:spacing w:val="4"/>
        </w:rPr>
        <w:t>restriccione</w:t>
      </w:r>
      <w:r w:rsidRPr="00402D0D">
        <w:t>s</w:t>
      </w:r>
      <w:r w:rsidRPr="00402D0D">
        <w:rPr>
          <w:spacing w:val="34"/>
        </w:rPr>
        <w:t xml:space="preserve"> </w:t>
      </w:r>
      <w:r w:rsidRPr="00402D0D">
        <w:rPr>
          <w:spacing w:val="4"/>
        </w:rPr>
        <w:t>técnicas</w:t>
      </w:r>
      <w:r w:rsidRPr="00402D0D">
        <w:t>,</w:t>
      </w:r>
      <w:r w:rsidRPr="00402D0D">
        <w:rPr>
          <w:spacing w:val="35"/>
        </w:rPr>
        <w:t xml:space="preserve"> </w:t>
      </w:r>
      <w:r w:rsidRPr="00402D0D">
        <w:rPr>
          <w:spacing w:val="4"/>
        </w:rPr>
        <w:t>e</w:t>
      </w:r>
      <w:r w:rsidRPr="00402D0D">
        <w:t>l</w:t>
      </w:r>
      <w:r w:rsidRPr="00402D0D">
        <w:rPr>
          <w:spacing w:val="35"/>
        </w:rPr>
        <w:t xml:space="preserve"> </w:t>
      </w:r>
      <w:r w:rsidRPr="00402D0D">
        <w:rPr>
          <w:spacing w:val="4"/>
        </w:rPr>
        <w:t>acoplamient</w:t>
      </w:r>
      <w:r w:rsidRPr="00402D0D">
        <w:t>o</w:t>
      </w:r>
      <w:r w:rsidRPr="00402D0D">
        <w:rPr>
          <w:spacing w:val="33"/>
        </w:rPr>
        <w:t xml:space="preserve"> </w:t>
      </w:r>
      <w:r w:rsidRPr="00402D0D">
        <w:rPr>
          <w:spacing w:val="4"/>
        </w:rPr>
        <w:t>d</w:t>
      </w:r>
      <w:r w:rsidRPr="00402D0D">
        <w:t>e</w:t>
      </w:r>
      <w:r w:rsidRPr="00402D0D">
        <w:rPr>
          <w:spacing w:val="35"/>
        </w:rPr>
        <w:t xml:space="preserve"> </w:t>
      </w:r>
      <w:r w:rsidRPr="00402D0D">
        <w:rPr>
          <w:spacing w:val="4"/>
        </w:rPr>
        <w:t>grupo</w:t>
      </w:r>
      <w:r w:rsidRPr="00402D0D">
        <w:t>s</w:t>
      </w:r>
      <w:r w:rsidRPr="00402D0D">
        <w:rPr>
          <w:spacing w:val="34"/>
        </w:rPr>
        <w:t xml:space="preserve"> </w:t>
      </w:r>
      <w:r w:rsidRPr="00402D0D">
        <w:rPr>
          <w:spacing w:val="4"/>
        </w:rPr>
        <w:t>térmico</w:t>
      </w:r>
      <w:r w:rsidRPr="00402D0D">
        <w:t>s</w:t>
      </w:r>
      <w:r w:rsidRPr="00402D0D">
        <w:rPr>
          <w:spacing w:val="35"/>
        </w:rPr>
        <w:t xml:space="preserve"> </w:t>
      </w:r>
      <w:r w:rsidRPr="00402D0D">
        <w:rPr>
          <w:spacing w:val="4"/>
        </w:rPr>
        <w:t>adicionales</w:t>
      </w:r>
      <w:r w:rsidRPr="00402D0D">
        <w:t>,</w:t>
      </w:r>
      <w:r w:rsidRPr="00402D0D">
        <w:rPr>
          <w:spacing w:val="34"/>
        </w:rPr>
        <w:t xml:space="preserve"> </w:t>
      </w:r>
      <w:r w:rsidRPr="00402D0D">
        <w:rPr>
          <w:spacing w:val="4"/>
        </w:rPr>
        <w:t xml:space="preserve">para </w:t>
      </w:r>
      <w:r w:rsidRPr="00402D0D">
        <w:t>permitir</w:t>
      </w:r>
      <w:r w:rsidRPr="00402D0D">
        <w:rPr>
          <w:spacing w:val="19"/>
        </w:rPr>
        <w:t xml:space="preserve"> </w:t>
      </w:r>
      <w:r w:rsidRPr="00402D0D">
        <w:t>disponer</w:t>
      </w:r>
      <w:r w:rsidRPr="00402D0D">
        <w:rPr>
          <w:spacing w:val="19"/>
        </w:rPr>
        <w:t xml:space="preserve"> </w:t>
      </w:r>
      <w:r w:rsidRPr="00402D0D">
        <w:t>de</w:t>
      </w:r>
      <w:r w:rsidRPr="00402D0D">
        <w:rPr>
          <w:spacing w:val="19"/>
        </w:rPr>
        <w:t xml:space="preserve"> </w:t>
      </w:r>
      <w:r w:rsidRPr="00402D0D">
        <w:t>la</w:t>
      </w:r>
      <w:r w:rsidRPr="00402D0D">
        <w:rPr>
          <w:spacing w:val="19"/>
        </w:rPr>
        <w:t xml:space="preserve"> </w:t>
      </w:r>
      <w:r w:rsidRPr="00402D0D">
        <w:t>reserva</w:t>
      </w:r>
      <w:r w:rsidRPr="00402D0D">
        <w:rPr>
          <w:spacing w:val="19"/>
        </w:rPr>
        <w:t xml:space="preserve"> </w:t>
      </w:r>
      <w:r w:rsidRPr="00402D0D">
        <w:t>de</w:t>
      </w:r>
      <w:r w:rsidRPr="00402D0D">
        <w:rPr>
          <w:spacing w:val="19"/>
        </w:rPr>
        <w:t xml:space="preserve"> </w:t>
      </w:r>
      <w:r w:rsidRPr="00402D0D">
        <w:t>regulación</w:t>
      </w:r>
      <w:r w:rsidRPr="00402D0D">
        <w:rPr>
          <w:spacing w:val="19"/>
        </w:rPr>
        <w:t xml:space="preserve"> </w:t>
      </w:r>
      <w:r w:rsidRPr="00402D0D">
        <w:t>terciaria</w:t>
      </w:r>
      <w:r w:rsidRPr="00402D0D">
        <w:rPr>
          <w:spacing w:val="19"/>
        </w:rPr>
        <w:t xml:space="preserve"> </w:t>
      </w:r>
      <w:r w:rsidRPr="00402D0D">
        <w:t>requerida</w:t>
      </w:r>
      <w:r w:rsidRPr="00402D0D">
        <w:rPr>
          <w:spacing w:val="19"/>
        </w:rPr>
        <w:t xml:space="preserve"> </w:t>
      </w:r>
      <w:r w:rsidRPr="00402D0D">
        <w:t>en</w:t>
      </w:r>
      <w:r w:rsidRPr="00402D0D">
        <w:rPr>
          <w:spacing w:val="19"/>
        </w:rPr>
        <w:t xml:space="preserve"> </w:t>
      </w:r>
      <w:r w:rsidRPr="00402D0D">
        <w:t>el</w:t>
      </w:r>
      <w:r w:rsidRPr="00402D0D">
        <w:rPr>
          <w:spacing w:val="19"/>
        </w:rPr>
        <w:t xml:space="preserve"> </w:t>
      </w:r>
      <w:r w:rsidRPr="00402D0D">
        <w:t>sistema</w:t>
      </w:r>
      <w:r w:rsidRPr="00402D0D">
        <w:rPr>
          <w:spacing w:val="19"/>
        </w:rPr>
        <w:t xml:space="preserve"> </w:t>
      </w:r>
      <w:r w:rsidRPr="00402D0D">
        <w:t>eléctrico peninsular</w:t>
      </w:r>
      <w:r w:rsidRPr="00402D0D">
        <w:rPr>
          <w:spacing w:val="-1"/>
        </w:rPr>
        <w:t xml:space="preserve"> </w:t>
      </w:r>
      <w:r w:rsidRPr="00402D0D">
        <w:t>español.</w:t>
      </w:r>
    </w:p>
    <w:p w14:paraId="569488A0" w14:textId="15B381A3" w:rsidR="007C4095" w:rsidRPr="00402D0D" w:rsidRDefault="00613322" w:rsidP="0093492A">
      <w:pPr>
        <w:pStyle w:val="Heading1"/>
        <w:numPr>
          <w:ilvl w:val="0"/>
          <w:numId w:val="8"/>
        </w:numPr>
        <w:spacing w:before="240" w:after="0"/>
        <w:ind w:left="283" w:hanging="357"/>
        <w:contextualSpacing w:val="0"/>
      </w:pPr>
      <w:del w:id="56" w:author="Red Eléctrica" w:date="2020-12-13T19:18:00Z">
        <w:r w:rsidRPr="00402D0D" w:rsidDel="005B7838">
          <w:delText xml:space="preserve">Presentación de </w:delText>
        </w:r>
      </w:del>
      <w:ins w:id="57" w:author="Red Eléctrica" w:date="2020-12-13T19:18:00Z">
        <w:r w:rsidR="005B7838">
          <w:t>O</w:t>
        </w:r>
      </w:ins>
      <w:del w:id="58" w:author="Red Eléctrica" w:date="2020-12-13T19:18:00Z">
        <w:r w:rsidRPr="00402D0D" w:rsidDel="005B7838">
          <w:delText>o</w:delText>
        </w:r>
      </w:del>
      <w:r w:rsidRPr="00402D0D">
        <w:t>fertas de regulación terciaria.</w:t>
      </w:r>
    </w:p>
    <w:p w14:paraId="569488A2" w14:textId="088D1242" w:rsidR="008B3D38" w:rsidRPr="00402D0D" w:rsidDel="004E62C8" w:rsidRDefault="00613322" w:rsidP="00450AC6">
      <w:pPr>
        <w:spacing w:before="120" w:after="0"/>
        <w:rPr>
          <w:del w:id="59" w:author="Red Eléctrica" w:date="2020-12-13T20:59:00Z"/>
        </w:rPr>
      </w:pPr>
      <w:del w:id="60" w:author="Red Eléctrica" w:date="2020-12-13T20:59:00Z">
        <w:r w:rsidRPr="00402D0D" w:rsidDel="004E62C8">
          <w:rPr>
            <w:spacing w:val="4"/>
          </w:rPr>
          <w:delText>Lo</w:delText>
        </w:r>
        <w:r w:rsidRPr="00402D0D" w:rsidDel="004E62C8">
          <w:delText>s</w:delText>
        </w:r>
        <w:r w:rsidRPr="00402D0D" w:rsidDel="004E62C8">
          <w:rPr>
            <w:spacing w:val="40"/>
          </w:rPr>
          <w:delText xml:space="preserve"> </w:delText>
        </w:r>
        <w:r w:rsidR="006206BD" w:rsidRPr="00402D0D" w:rsidDel="004E62C8">
          <w:rPr>
            <w:spacing w:val="4"/>
          </w:rPr>
          <w:delText>proveedores del servicio de regulación</w:delText>
        </w:r>
        <w:r w:rsidR="00BC2745" w:rsidRPr="00402D0D" w:rsidDel="004E62C8">
          <w:rPr>
            <w:spacing w:val="4"/>
          </w:rPr>
          <w:delText xml:space="preserve"> terciaria</w:delText>
        </w:r>
        <w:r w:rsidR="00F74C57" w:rsidRPr="00402D0D" w:rsidDel="004E62C8">
          <w:rPr>
            <w:spacing w:val="41"/>
          </w:rPr>
          <w:delText xml:space="preserve"> </w:delText>
        </w:r>
        <w:r w:rsidRPr="00402D0D" w:rsidDel="004E62C8">
          <w:rPr>
            <w:spacing w:val="4"/>
          </w:rPr>
          <w:delText>deberá</w:delText>
        </w:r>
        <w:r w:rsidRPr="00402D0D" w:rsidDel="004E62C8">
          <w:delText>n</w:delText>
        </w:r>
        <w:r w:rsidRPr="00402D0D" w:rsidDel="004E62C8">
          <w:rPr>
            <w:spacing w:val="41"/>
          </w:rPr>
          <w:delText xml:space="preserve"> </w:delText>
        </w:r>
        <w:r w:rsidRPr="00402D0D" w:rsidDel="004E62C8">
          <w:rPr>
            <w:spacing w:val="4"/>
          </w:rPr>
          <w:delText>pone</w:delText>
        </w:r>
        <w:r w:rsidRPr="00402D0D" w:rsidDel="004E62C8">
          <w:delText>r</w:delText>
        </w:r>
        <w:r w:rsidRPr="00402D0D" w:rsidDel="004E62C8">
          <w:rPr>
            <w:spacing w:val="41"/>
          </w:rPr>
          <w:delText xml:space="preserve"> </w:delText>
        </w:r>
        <w:r w:rsidRPr="00402D0D" w:rsidDel="004E62C8">
          <w:delText>a</w:delText>
        </w:r>
        <w:r w:rsidRPr="00402D0D" w:rsidDel="004E62C8">
          <w:rPr>
            <w:spacing w:val="41"/>
          </w:rPr>
          <w:delText xml:space="preserve"> </w:delText>
        </w:r>
        <w:r w:rsidRPr="00402D0D" w:rsidDel="004E62C8">
          <w:rPr>
            <w:spacing w:val="4"/>
          </w:rPr>
          <w:delText>disposició</w:delText>
        </w:r>
        <w:r w:rsidRPr="00402D0D" w:rsidDel="004E62C8">
          <w:delText>n</w:delText>
        </w:r>
        <w:r w:rsidRPr="00402D0D" w:rsidDel="004E62C8">
          <w:rPr>
            <w:spacing w:val="40"/>
          </w:rPr>
          <w:delText xml:space="preserve"> </w:delText>
        </w:r>
        <w:r w:rsidRPr="00402D0D" w:rsidDel="004E62C8">
          <w:rPr>
            <w:spacing w:val="4"/>
          </w:rPr>
          <w:delText>de</w:delText>
        </w:r>
        <w:r w:rsidRPr="00402D0D" w:rsidDel="004E62C8">
          <w:delText>l</w:delText>
        </w:r>
        <w:r w:rsidRPr="00402D0D" w:rsidDel="004E62C8">
          <w:rPr>
            <w:spacing w:val="41"/>
          </w:rPr>
          <w:delText xml:space="preserve"> </w:delText>
        </w:r>
        <w:r w:rsidR="00F74C57" w:rsidRPr="00402D0D" w:rsidDel="004E62C8">
          <w:rPr>
            <w:spacing w:val="4"/>
          </w:rPr>
          <w:delText>OS</w:delText>
        </w:r>
        <w:r w:rsidRPr="00402D0D" w:rsidDel="004E62C8">
          <w:rPr>
            <w:spacing w:val="41"/>
          </w:rPr>
          <w:delText xml:space="preserve"> </w:delText>
        </w:r>
        <w:r w:rsidRPr="00402D0D" w:rsidDel="004E62C8">
          <w:rPr>
            <w:spacing w:val="4"/>
          </w:rPr>
          <w:delText>l</w:delText>
        </w:r>
        <w:r w:rsidRPr="00402D0D" w:rsidDel="004E62C8">
          <w:delText>a información</w:delText>
        </w:r>
        <w:r w:rsidRPr="00402D0D" w:rsidDel="004E62C8">
          <w:rPr>
            <w:spacing w:val="17"/>
          </w:rPr>
          <w:delText xml:space="preserve"> </w:delText>
        </w:r>
        <w:r w:rsidRPr="00402D0D" w:rsidDel="004E62C8">
          <w:delText>relativa</w:delText>
        </w:r>
        <w:r w:rsidRPr="00402D0D" w:rsidDel="004E62C8">
          <w:rPr>
            <w:spacing w:val="17"/>
          </w:rPr>
          <w:delText xml:space="preserve"> </w:delText>
        </w:r>
        <w:r w:rsidRPr="00402D0D" w:rsidDel="004E62C8">
          <w:delText>a</w:delText>
        </w:r>
        <w:r w:rsidRPr="00402D0D" w:rsidDel="004E62C8">
          <w:rPr>
            <w:spacing w:val="17"/>
          </w:rPr>
          <w:delText xml:space="preserve"> </w:delText>
        </w:r>
        <w:r w:rsidRPr="00402D0D" w:rsidDel="004E62C8">
          <w:delText>la</w:delText>
        </w:r>
        <w:r w:rsidRPr="00402D0D" w:rsidDel="004E62C8">
          <w:rPr>
            <w:spacing w:val="17"/>
          </w:rPr>
          <w:delText xml:space="preserve"> </w:delText>
        </w:r>
        <w:r w:rsidRPr="00402D0D" w:rsidDel="004E62C8">
          <w:delText>reserva</w:delText>
        </w:r>
        <w:r w:rsidR="006206BD" w:rsidRPr="00402D0D" w:rsidDel="004E62C8">
          <w:delText xml:space="preserve"> </w:delText>
        </w:r>
        <w:r w:rsidRPr="00402D0D" w:rsidDel="004E62C8">
          <w:delText>de</w:delText>
        </w:r>
        <w:r w:rsidRPr="00402D0D" w:rsidDel="004E62C8">
          <w:rPr>
            <w:spacing w:val="17"/>
          </w:rPr>
          <w:delText xml:space="preserve"> </w:delText>
        </w:r>
        <w:r w:rsidRPr="00402D0D" w:rsidDel="004E62C8">
          <w:delText>regulación</w:delText>
        </w:r>
        <w:r w:rsidRPr="00402D0D" w:rsidDel="004E62C8">
          <w:rPr>
            <w:spacing w:val="17"/>
          </w:rPr>
          <w:delText xml:space="preserve"> </w:delText>
        </w:r>
        <w:r w:rsidRPr="00402D0D" w:rsidDel="004E62C8">
          <w:delText>terciaria</w:delText>
        </w:r>
        <w:r w:rsidRPr="00402D0D" w:rsidDel="004E62C8">
          <w:rPr>
            <w:spacing w:val="17"/>
          </w:rPr>
          <w:delText xml:space="preserve"> </w:delText>
        </w:r>
        <w:r w:rsidRPr="00402D0D" w:rsidDel="004E62C8">
          <w:delText>correspondiente</w:delText>
        </w:r>
        <w:r w:rsidRPr="00402D0D" w:rsidDel="004E62C8">
          <w:rPr>
            <w:spacing w:val="17"/>
          </w:rPr>
          <w:delText xml:space="preserve"> </w:delText>
        </w:r>
        <w:r w:rsidRPr="00402D0D" w:rsidDel="004E62C8">
          <w:delText>a</w:delText>
        </w:r>
        <w:r w:rsidRPr="00402D0D" w:rsidDel="004E62C8">
          <w:rPr>
            <w:spacing w:val="17"/>
          </w:rPr>
          <w:delText xml:space="preserve"> </w:delText>
        </w:r>
        <w:r w:rsidRPr="00402D0D" w:rsidDel="004E62C8">
          <w:delText>sus</w:delText>
        </w:r>
        <w:r w:rsidRPr="00402D0D" w:rsidDel="004E62C8">
          <w:rPr>
            <w:spacing w:val="17"/>
          </w:rPr>
          <w:delText xml:space="preserve"> </w:delText>
        </w:r>
        <w:r w:rsidRPr="00402D0D" w:rsidDel="004E62C8">
          <w:delText>unidades de</w:delText>
        </w:r>
        <w:r w:rsidRPr="00402D0D" w:rsidDel="004E62C8">
          <w:rPr>
            <w:spacing w:val="-2"/>
          </w:rPr>
          <w:delText xml:space="preserve"> </w:delText>
        </w:r>
        <w:r w:rsidRPr="00402D0D" w:rsidDel="004E62C8">
          <w:delText>programación</w:delText>
        </w:r>
        <w:r w:rsidRPr="00402D0D" w:rsidDel="004E62C8">
          <w:rPr>
            <w:spacing w:val="-1"/>
          </w:rPr>
          <w:delText xml:space="preserve"> </w:delText>
        </w:r>
        <w:r w:rsidRPr="00402D0D" w:rsidDel="004E62C8">
          <w:delText>habilitadas,</w:delText>
        </w:r>
        <w:r w:rsidRPr="00402D0D" w:rsidDel="004E62C8">
          <w:rPr>
            <w:spacing w:val="-1"/>
          </w:rPr>
          <w:delText xml:space="preserve"> </w:delText>
        </w:r>
        <w:r w:rsidRPr="00402D0D" w:rsidDel="004E62C8">
          <w:delText>tanto</w:delText>
        </w:r>
        <w:r w:rsidRPr="00402D0D" w:rsidDel="004E62C8">
          <w:rPr>
            <w:spacing w:val="-1"/>
          </w:rPr>
          <w:delText xml:space="preserve"> </w:delText>
        </w:r>
        <w:r w:rsidRPr="00402D0D" w:rsidDel="004E62C8">
          <w:delText>a</w:delText>
        </w:r>
        <w:r w:rsidRPr="00402D0D" w:rsidDel="004E62C8">
          <w:rPr>
            <w:spacing w:val="-1"/>
          </w:rPr>
          <w:delText xml:space="preserve"> </w:delText>
        </w:r>
        <w:r w:rsidRPr="00402D0D" w:rsidDel="004E62C8">
          <w:delText>subir</w:delText>
        </w:r>
        <w:r w:rsidRPr="00402D0D" w:rsidDel="004E62C8">
          <w:rPr>
            <w:spacing w:val="-1"/>
          </w:rPr>
          <w:delText xml:space="preserve"> </w:delText>
        </w:r>
        <w:r w:rsidRPr="00402D0D" w:rsidDel="004E62C8">
          <w:delText>como</w:delText>
        </w:r>
        <w:r w:rsidRPr="00402D0D" w:rsidDel="004E62C8">
          <w:rPr>
            <w:spacing w:val="-1"/>
          </w:rPr>
          <w:delText xml:space="preserve"> </w:delText>
        </w:r>
        <w:r w:rsidRPr="00402D0D" w:rsidDel="004E62C8">
          <w:delText>a</w:delText>
        </w:r>
        <w:r w:rsidRPr="00402D0D" w:rsidDel="004E62C8">
          <w:rPr>
            <w:spacing w:val="-1"/>
          </w:rPr>
          <w:delText xml:space="preserve"> </w:delText>
        </w:r>
        <w:r w:rsidRPr="00402D0D" w:rsidDel="004E62C8">
          <w:delText>baja</w:delText>
        </w:r>
        <w:r w:rsidRPr="00402D0D" w:rsidDel="004E62C8">
          <w:rPr>
            <w:spacing w:val="-12"/>
          </w:rPr>
          <w:delText>r</w:delText>
        </w:r>
        <w:r w:rsidRPr="00402D0D" w:rsidDel="004E62C8">
          <w:delText>,</w:delText>
        </w:r>
        <w:r w:rsidRPr="00402D0D" w:rsidDel="004E62C8">
          <w:rPr>
            <w:w w:val="99"/>
          </w:rPr>
          <w:delText xml:space="preserve"> </w:delText>
        </w:r>
        <w:r w:rsidR="000860B0" w:rsidRPr="00402D0D" w:rsidDel="004E62C8">
          <w:delText>mediante la presentación de</w:delText>
        </w:r>
        <w:r w:rsidRPr="00402D0D" w:rsidDel="004E62C8">
          <w:rPr>
            <w:spacing w:val="17"/>
          </w:rPr>
          <w:delText xml:space="preserve"> </w:delText>
        </w:r>
        <w:r w:rsidRPr="00402D0D" w:rsidDel="004E62C8">
          <w:delText>ofertas</w:delText>
        </w:r>
        <w:r w:rsidRPr="00402D0D" w:rsidDel="004E62C8">
          <w:rPr>
            <w:spacing w:val="17"/>
          </w:rPr>
          <w:delText xml:space="preserve"> </w:delText>
        </w:r>
        <w:r w:rsidRPr="00402D0D" w:rsidDel="004E62C8">
          <w:delText>de</w:delText>
        </w:r>
        <w:r w:rsidRPr="00402D0D" w:rsidDel="004E62C8">
          <w:rPr>
            <w:spacing w:val="17"/>
          </w:rPr>
          <w:delText xml:space="preserve"> </w:delText>
        </w:r>
        <w:r w:rsidRPr="00402D0D" w:rsidDel="004E62C8">
          <w:delText>reserva</w:delText>
        </w:r>
        <w:r w:rsidRPr="00402D0D" w:rsidDel="004E62C8">
          <w:rPr>
            <w:spacing w:val="16"/>
          </w:rPr>
          <w:delText xml:space="preserve"> </w:delText>
        </w:r>
        <w:r w:rsidRPr="00402D0D" w:rsidDel="004E62C8">
          <w:delText>de</w:delText>
        </w:r>
        <w:r w:rsidRPr="00402D0D" w:rsidDel="004E62C8">
          <w:rPr>
            <w:spacing w:val="17"/>
          </w:rPr>
          <w:delText xml:space="preserve"> </w:delText>
        </w:r>
        <w:r w:rsidRPr="00402D0D" w:rsidDel="004E62C8">
          <w:delText>regulación</w:delText>
        </w:r>
        <w:r w:rsidRPr="00402D0D" w:rsidDel="004E62C8">
          <w:rPr>
            <w:spacing w:val="17"/>
          </w:rPr>
          <w:delText xml:space="preserve"> </w:delText>
        </w:r>
        <w:r w:rsidRPr="00402D0D" w:rsidDel="004E62C8">
          <w:delText>terciaria</w:delText>
        </w:r>
        <w:r w:rsidRPr="00402D0D" w:rsidDel="004E62C8">
          <w:rPr>
            <w:spacing w:val="17"/>
          </w:rPr>
          <w:delText xml:space="preserve"> </w:delText>
        </w:r>
        <w:r w:rsidRPr="00402D0D" w:rsidDel="004E62C8">
          <w:delText>a</w:delText>
        </w:r>
        <w:r w:rsidRPr="00402D0D" w:rsidDel="004E62C8">
          <w:rPr>
            <w:spacing w:val="17"/>
          </w:rPr>
          <w:delText xml:space="preserve"> </w:delText>
        </w:r>
        <w:r w:rsidRPr="00402D0D" w:rsidDel="004E62C8">
          <w:delText>subir</w:delText>
        </w:r>
        <w:r w:rsidRPr="00402D0D" w:rsidDel="004E62C8">
          <w:rPr>
            <w:spacing w:val="16"/>
          </w:rPr>
          <w:delText xml:space="preserve"> </w:delText>
        </w:r>
        <w:r w:rsidRPr="00402D0D" w:rsidDel="004E62C8">
          <w:delText>y/o</w:delText>
        </w:r>
        <w:r w:rsidRPr="00402D0D" w:rsidDel="004E62C8">
          <w:rPr>
            <w:spacing w:val="17"/>
          </w:rPr>
          <w:delText xml:space="preserve"> </w:delText>
        </w:r>
        <w:r w:rsidRPr="00402D0D" w:rsidDel="004E62C8">
          <w:delText>a</w:delText>
        </w:r>
        <w:r w:rsidRPr="00402D0D" w:rsidDel="004E62C8">
          <w:rPr>
            <w:spacing w:val="17"/>
          </w:rPr>
          <w:delText xml:space="preserve"> </w:delText>
        </w:r>
        <w:r w:rsidRPr="00402D0D" w:rsidDel="004E62C8">
          <w:delText>baja</w:delText>
        </w:r>
        <w:r w:rsidRPr="00402D0D" w:rsidDel="004E62C8">
          <w:rPr>
            <w:spacing w:val="-12"/>
          </w:rPr>
          <w:delText>r</w:delText>
        </w:r>
        <w:r w:rsidRPr="00402D0D" w:rsidDel="004E62C8">
          <w:delText>,</w:delText>
        </w:r>
        <w:r w:rsidRPr="00402D0D" w:rsidDel="004E62C8">
          <w:rPr>
            <w:spacing w:val="17"/>
          </w:rPr>
          <w:delText xml:space="preserve"> </w:delText>
        </w:r>
        <w:r w:rsidRPr="00402D0D" w:rsidDel="004E62C8">
          <w:delText>dentro</w:delText>
        </w:r>
        <w:r w:rsidRPr="00402D0D" w:rsidDel="004E62C8">
          <w:rPr>
            <w:spacing w:val="17"/>
          </w:rPr>
          <w:delText xml:space="preserve"> </w:delText>
        </w:r>
        <w:r w:rsidRPr="00402D0D" w:rsidDel="004E62C8">
          <w:delText>de</w:delText>
        </w:r>
        <w:r w:rsidRPr="00402D0D" w:rsidDel="004E62C8">
          <w:rPr>
            <w:spacing w:val="16"/>
          </w:rPr>
          <w:delText xml:space="preserve"> </w:delText>
        </w:r>
        <w:r w:rsidRPr="00402D0D" w:rsidDel="004E62C8">
          <w:delText xml:space="preserve">los </w:delText>
        </w:r>
        <w:r w:rsidRPr="00402D0D" w:rsidDel="004E62C8">
          <w:rPr>
            <w:spacing w:val="2"/>
          </w:rPr>
          <w:delText>plazo</w:delText>
        </w:r>
        <w:r w:rsidRPr="00402D0D" w:rsidDel="004E62C8">
          <w:delText>s</w:delText>
        </w:r>
        <w:r w:rsidRPr="00402D0D" w:rsidDel="004E62C8">
          <w:rPr>
            <w:spacing w:val="22"/>
          </w:rPr>
          <w:delText xml:space="preserve"> </w:delText>
        </w:r>
        <w:r w:rsidRPr="00402D0D" w:rsidDel="004E62C8">
          <w:rPr>
            <w:spacing w:val="2"/>
          </w:rPr>
          <w:delText>d</w:delText>
        </w:r>
        <w:r w:rsidRPr="00402D0D" w:rsidDel="004E62C8">
          <w:delText>e</w:delText>
        </w:r>
        <w:r w:rsidRPr="00402D0D" w:rsidDel="004E62C8">
          <w:rPr>
            <w:spacing w:val="22"/>
          </w:rPr>
          <w:delText xml:space="preserve"> </w:delText>
        </w:r>
        <w:r w:rsidRPr="00402D0D" w:rsidDel="004E62C8">
          <w:rPr>
            <w:spacing w:val="2"/>
          </w:rPr>
          <w:delText>tiemp</w:delText>
        </w:r>
        <w:r w:rsidRPr="00402D0D" w:rsidDel="004E62C8">
          <w:delText>o</w:delText>
        </w:r>
        <w:r w:rsidRPr="00402D0D" w:rsidDel="004E62C8">
          <w:rPr>
            <w:spacing w:val="22"/>
          </w:rPr>
          <w:delText xml:space="preserve"> </w:delText>
        </w:r>
        <w:r w:rsidRPr="00402D0D" w:rsidDel="004E62C8">
          <w:rPr>
            <w:spacing w:val="2"/>
          </w:rPr>
          <w:delText>fijado</w:delText>
        </w:r>
        <w:r w:rsidRPr="00402D0D" w:rsidDel="004E62C8">
          <w:delText>s</w:delText>
        </w:r>
        <w:r w:rsidRPr="00402D0D" w:rsidDel="004E62C8">
          <w:rPr>
            <w:spacing w:val="22"/>
          </w:rPr>
          <w:delText xml:space="preserve"> </w:delText>
        </w:r>
        <w:r w:rsidRPr="00402D0D" w:rsidDel="004E62C8">
          <w:rPr>
            <w:spacing w:val="2"/>
          </w:rPr>
          <w:delText>e</w:delText>
        </w:r>
        <w:r w:rsidRPr="00402D0D" w:rsidDel="004E62C8">
          <w:delText>n</w:delText>
        </w:r>
        <w:r w:rsidRPr="00402D0D" w:rsidDel="004E62C8">
          <w:rPr>
            <w:spacing w:val="22"/>
          </w:rPr>
          <w:delText xml:space="preserve"> </w:delText>
        </w:r>
        <w:r w:rsidRPr="00402D0D" w:rsidDel="004E62C8">
          <w:rPr>
            <w:spacing w:val="2"/>
          </w:rPr>
          <w:delText>e</w:delText>
        </w:r>
        <w:r w:rsidRPr="00402D0D" w:rsidDel="004E62C8">
          <w:delText>l</w:delText>
        </w:r>
        <w:r w:rsidRPr="00402D0D" w:rsidDel="004E62C8">
          <w:rPr>
            <w:spacing w:val="22"/>
          </w:rPr>
          <w:delText xml:space="preserve"> </w:delText>
        </w:r>
        <w:r w:rsidRPr="00402D0D" w:rsidDel="004E62C8">
          <w:rPr>
            <w:spacing w:val="2"/>
          </w:rPr>
          <w:delText>procedimient</w:delText>
        </w:r>
        <w:r w:rsidRPr="00402D0D" w:rsidDel="004E62C8">
          <w:delText>o</w:delText>
        </w:r>
        <w:r w:rsidRPr="00402D0D" w:rsidDel="004E62C8">
          <w:rPr>
            <w:spacing w:val="22"/>
          </w:rPr>
          <w:delText xml:space="preserve"> </w:delText>
        </w:r>
        <w:r w:rsidRPr="00402D0D" w:rsidDel="004E62C8">
          <w:rPr>
            <w:spacing w:val="2"/>
          </w:rPr>
          <w:delText>d</w:delText>
        </w:r>
        <w:r w:rsidRPr="00402D0D" w:rsidDel="004E62C8">
          <w:delText>e</w:delText>
        </w:r>
        <w:r w:rsidRPr="00402D0D" w:rsidDel="004E62C8">
          <w:rPr>
            <w:spacing w:val="22"/>
          </w:rPr>
          <w:delText xml:space="preserve"> </w:delText>
        </w:r>
        <w:r w:rsidRPr="00402D0D" w:rsidDel="004E62C8">
          <w:rPr>
            <w:spacing w:val="2"/>
          </w:rPr>
          <w:delText>operació</w:delText>
        </w:r>
        <w:r w:rsidRPr="00402D0D" w:rsidDel="004E62C8">
          <w:delText>n</w:delText>
        </w:r>
        <w:r w:rsidRPr="00402D0D" w:rsidDel="004E62C8">
          <w:rPr>
            <w:spacing w:val="22"/>
          </w:rPr>
          <w:delText xml:space="preserve"> </w:delText>
        </w:r>
        <w:r w:rsidRPr="00402D0D" w:rsidDel="004E62C8">
          <w:rPr>
            <w:spacing w:val="2"/>
          </w:rPr>
          <w:delText>po</w:delText>
        </w:r>
        <w:r w:rsidRPr="00402D0D" w:rsidDel="004E62C8">
          <w:delText>r</w:delText>
        </w:r>
        <w:r w:rsidRPr="00402D0D" w:rsidDel="004E62C8">
          <w:rPr>
            <w:spacing w:val="22"/>
          </w:rPr>
          <w:delText xml:space="preserve"> </w:delText>
        </w:r>
        <w:r w:rsidRPr="00402D0D" w:rsidDel="004E62C8">
          <w:rPr>
            <w:spacing w:val="2"/>
          </w:rPr>
          <w:delText>e</w:delText>
        </w:r>
        <w:r w:rsidRPr="00402D0D" w:rsidDel="004E62C8">
          <w:delText>l</w:delText>
        </w:r>
        <w:r w:rsidRPr="00402D0D" w:rsidDel="004E62C8">
          <w:rPr>
            <w:spacing w:val="22"/>
          </w:rPr>
          <w:delText xml:space="preserve"> </w:delText>
        </w:r>
        <w:r w:rsidRPr="00402D0D" w:rsidDel="004E62C8">
          <w:rPr>
            <w:spacing w:val="2"/>
          </w:rPr>
          <w:delText>qu</w:delText>
        </w:r>
        <w:r w:rsidRPr="00402D0D" w:rsidDel="004E62C8">
          <w:delText>e</w:delText>
        </w:r>
        <w:r w:rsidRPr="00402D0D" w:rsidDel="004E62C8">
          <w:rPr>
            <w:spacing w:val="22"/>
          </w:rPr>
          <w:delText xml:space="preserve"> </w:delText>
        </w:r>
        <w:r w:rsidRPr="00402D0D" w:rsidDel="004E62C8">
          <w:rPr>
            <w:spacing w:val="2"/>
          </w:rPr>
          <w:delText>s</w:delText>
        </w:r>
        <w:r w:rsidRPr="00402D0D" w:rsidDel="004E62C8">
          <w:delText>e</w:delText>
        </w:r>
        <w:r w:rsidRPr="00402D0D" w:rsidDel="004E62C8">
          <w:rPr>
            <w:spacing w:val="22"/>
          </w:rPr>
          <w:delText xml:space="preserve"> </w:delText>
        </w:r>
        <w:r w:rsidRPr="00402D0D" w:rsidDel="004E62C8">
          <w:rPr>
            <w:spacing w:val="2"/>
          </w:rPr>
          <w:delText>establec</w:delText>
        </w:r>
        <w:r w:rsidRPr="00402D0D" w:rsidDel="004E62C8">
          <w:delText>e</w:delText>
        </w:r>
        <w:r w:rsidRPr="00402D0D" w:rsidDel="004E62C8">
          <w:rPr>
            <w:spacing w:val="22"/>
          </w:rPr>
          <w:delText xml:space="preserve"> </w:delText>
        </w:r>
        <w:r w:rsidR="00D149D7" w:rsidRPr="00402D0D" w:rsidDel="004E62C8">
          <w:rPr>
            <w:spacing w:val="2"/>
          </w:rPr>
          <w:delText>el proceso de programación</w:delText>
        </w:r>
        <w:r w:rsidRPr="00402D0D" w:rsidDel="004E62C8">
          <w:delText>.</w:delText>
        </w:r>
      </w:del>
    </w:p>
    <w:p w14:paraId="0F2DBC5D" w14:textId="313A001E" w:rsidR="005101D8" w:rsidRDefault="005101D8" w:rsidP="005101D8">
      <w:pPr>
        <w:spacing w:before="240" w:after="0"/>
        <w:rPr>
          <w:ins w:id="61" w:author="Red Eléctrica" w:date="2021-03-24T21:16:00Z"/>
        </w:rPr>
      </w:pPr>
      <w:ins w:id="62" w:author="Red Eléctrica" w:date="2021-03-24T21:16:00Z">
        <w:r>
          <w:t>6.1. Presentación de ofertas</w:t>
        </w:r>
      </w:ins>
    </w:p>
    <w:p w14:paraId="569488A3" w14:textId="3B21E207" w:rsidR="008B3D38" w:rsidRPr="00402D0D" w:rsidRDefault="00613322" w:rsidP="00450AC6">
      <w:pPr>
        <w:spacing w:before="120" w:after="0"/>
      </w:pPr>
      <w:del w:id="63" w:author="Red Eléctrica" w:date="2020-12-13T21:00:00Z">
        <w:r w:rsidRPr="00402D0D" w:rsidDel="00D66CC7">
          <w:delText>Así,</w:delText>
        </w:r>
        <w:r w:rsidRPr="00402D0D" w:rsidDel="00D66CC7">
          <w:rPr>
            <w:spacing w:val="46"/>
          </w:rPr>
          <w:delText xml:space="preserve"> </w:delText>
        </w:r>
        <w:r w:rsidRPr="00402D0D" w:rsidDel="00D66CC7">
          <w:delText>todas</w:delText>
        </w:r>
        <w:r w:rsidRPr="00402D0D" w:rsidDel="00D66CC7">
          <w:rPr>
            <w:spacing w:val="46"/>
          </w:rPr>
          <w:delText xml:space="preserve"> </w:delText>
        </w:r>
        <w:r w:rsidRPr="00402D0D" w:rsidDel="00D66CC7">
          <w:delText>l</w:delText>
        </w:r>
      </w:del>
      <w:ins w:id="64" w:author="Red Eléctrica" w:date="2021-03-24T19:07:00Z">
        <w:r w:rsidR="007A722F">
          <w:t>L</w:t>
        </w:r>
      </w:ins>
      <w:r w:rsidRPr="00402D0D">
        <w:t>as</w:t>
      </w:r>
      <w:r w:rsidRPr="00402D0D">
        <w:rPr>
          <w:spacing w:val="46"/>
        </w:rPr>
        <w:t xml:space="preserve"> </w:t>
      </w:r>
      <w:r w:rsidRPr="00402D0D">
        <w:t>unidades</w:t>
      </w:r>
      <w:r w:rsidRPr="00402D0D">
        <w:rPr>
          <w:spacing w:val="46"/>
        </w:rPr>
        <w:t xml:space="preserve"> </w:t>
      </w:r>
      <w:r w:rsidRPr="00402D0D">
        <w:t>de</w:t>
      </w:r>
      <w:r w:rsidRPr="00402D0D">
        <w:rPr>
          <w:spacing w:val="47"/>
        </w:rPr>
        <w:t xml:space="preserve"> </w:t>
      </w:r>
      <w:r w:rsidR="005E0977" w:rsidRPr="00402D0D">
        <w:t xml:space="preserve">programación proveedoras de este servicio </w:t>
      </w:r>
      <w:r w:rsidRPr="00402D0D">
        <w:t>presentar</w:t>
      </w:r>
      <w:r w:rsidR="00207B96" w:rsidRPr="00402D0D">
        <w:t>án</w:t>
      </w:r>
      <w:r w:rsidRPr="00402D0D">
        <w:rPr>
          <w:spacing w:val="9"/>
        </w:rPr>
        <w:t xml:space="preserve"> </w:t>
      </w:r>
      <w:r w:rsidRPr="00402D0D">
        <w:t>cada</w:t>
      </w:r>
      <w:r w:rsidRPr="00402D0D">
        <w:rPr>
          <w:spacing w:val="8"/>
        </w:rPr>
        <w:t xml:space="preserve"> </w:t>
      </w:r>
      <w:r w:rsidRPr="00402D0D">
        <w:t>día,</w:t>
      </w:r>
      <w:ins w:id="65" w:author="Red Eléctrica" w:date="2020-12-13T21:01:00Z">
        <w:r w:rsidR="00CB2C1C">
          <w:t xml:space="preserve"> en los plazos de tiempo fijados en el procedimiento de operación por el que se establece el proceso de programación</w:t>
        </w:r>
        <w:r w:rsidR="000C2102">
          <w:t>,</w:t>
        </w:r>
      </w:ins>
      <w:r w:rsidRPr="00402D0D">
        <w:rPr>
          <w:w w:val="99"/>
        </w:rPr>
        <w:t xml:space="preserve"> </w:t>
      </w:r>
      <w:r w:rsidR="001472E0" w:rsidRPr="00402D0D">
        <w:t>l</w:t>
      </w:r>
      <w:r w:rsidRPr="00402D0D">
        <w:t>a</w:t>
      </w:r>
      <w:r w:rsidRPr="00402D0D">
        <w:rPr>
          <w:spacing w:val="3"/>
        </w:rPr>
        <w:t xml:space="preserve"> </w:t>
      </w:r>
      <w:r w:rsidRPr="00402D0D">
        <w:t>oferta</w:t>
      </w:r>
      <w:r w:rsidRPr="00402D0D">
        <w:rPr>
          <w:spacing w:val="3"/>
        </w:rPr>
        <w:t xml:space="preserve"> </w:t>
      </w:r>
      <w:r w:rsidRPr="00402D0D">
        <w:t>de</w:t>
      </w:r>
      <w:r w:rsidRPr="00402D0D">
        <w:rPr>
          <w:spacing w:val="3"/>
        </w:rPr>
        <w:t xml:space="preserve"> </w:t>
      </w:r>
      <w:r w:rsidRPr="00402D0D">
        <w:t>toda su</w:t>
      </w:r>
      <w:r w:rsidRPr="00402D0D">
        <w:rPr>
          <w:spacing w:val="-5"/>
        </w:rPr>
        <w:t xml:space="preserve"> </w:t>
      </w:r>
      <w:r w:rsidRPr="00402D0D">
        <w:t>reserva</w:t>
      </w:r>
      <w:r w:rsidRPr="00402D0D">
        <w:rPr>
          <w:spacing w:val="-4"/>
        </w:rPr>
        <w:t xml:space="preserve"> </w:t>
      </w:r>
      <w:r w:rsidRPr="00402D0D">
        <w:t>de</w:t>
      </w:r>
      <w:r w:rsidRPr="00402D0D">
        <w:rPr>
          <w:spacing w:val="-4"/>
        </w:rPr>
        <w:t xml:space="preserve"> </w:t>
      </w:r>
      <w:r w:rsidRPr="00402D0D">
        <w:t>regulación</w:t>
      </w:r>
      <w:r w:rsidRPr="00402D0D">
        <w:rPr>
          <w:spacing w:val="-4"/>
        </w:rPr>
        <w:t xml:space="preserve"> </w:t>
      </w:r>
      <w:r w:rsidRPr="00402D0D">
        <w:t>terciaria,</w:t>
      </w:r>
      <w:r w:rsidRPr="00402D0D">
        <w:rPr>
          <w:spacing w:val="-4"/>
        </w:rPr>
        <w:t xml:space="preserve"> </w:t>
      </w:r>
      <w:r w:rsidRPr="00402D0D">
        <w:t>tanto</w:t>
      </w:r>
      <w:r w:rsidRPr="00402D0D">
        <w:rPr>
          <w:spacing w:val="-4"/>
        </w:rPr>
        <w:t xml:space="preserve"> </w:t>
      </w:r>
      <w:r w:rsidRPr="00402D0D">
        <w:t>a</w:t>
      </w:r>
      <w:r w:rsidRPr="00402D0D">
        <w:rPr>
          <w:spacing w:val="-4"/>
        </w:rPr>
        <w:t xml:space="preserve"> </w:t>
      </w:r>
      <w:r w:rsidRPr="00402D0D">
        <w:t>subir</w:t>
      </w:r>
      <w:r w:rsidRPr="00402D0D">
        <w:rPr>
          <w:spacing w:val="-4"/>
        </w:rPr>
        <w:t xml:space="preserve"> </w:t>
      </w:r>
      <w:r w:rsidRPr="00402D0D">
        <w:t>como</w:t>
      </w:r>
      <w:r w:rsidRPr="00402D0D">
        <w:rPr>
          <w:spacing w:val="-4"/>
        </w:rPr>
        <w:t xml:space="preserve"> </w:t>
      </w:r>
      <w:r w:rsidRPr="00402D0D">
        <w:t>a</w:t>
      </w:r>
      <w:r w:rsidRPr="00402D0D">
        <w:rPr>
          <w:spacing w:val="-4"/>
        </w:rPr>
        <w:t xml:space="preserve"> </w:t>
      </w:r>
      <w:r w:rsidRPr="00402D0D">
        <w:t>baja</w:t>
      </w:r>
      <w:r w:rsidRPr="00402D0D">
        <w:rPr>
          <w:spacing w:val="-12"/>
        </w:rPr>
        <w:t>r</w:t>
      </w:r>
      <w:r w:rsidRPr="00402D0D">
        <w:t>,</w:t>
      </w:r>
      <w:r w:rsidRPr="00402D0D">
        <w:rPr>
          <w:spacing w:val="-4"/>
        </w:rPr>
        <w:t xml:space="preserve"> </w:t>
      </w:r>
      <w:r w:rsidRPr="00402D0D">
        <w:t>para</w:t>
      </w:r>
      <w:r w:rsidRPr="00402D0D">
        <w:rPr>
          <w:spacing w:val="-4"/>
        </w:rPr>
        <w:t xml:space="preserve"> </w:t>
      </w:r>
      <w:r w:rsidRPr="00402D0D">
        <w:t>cada</w:t>
      </w:r>
      <w:r w:rsidRPr="00402D0D">
        <w:rPr>
          <w:spacing w:val="-4"/>
        </w:rPr>
        <w:t xml:space="preserve"> </w:t>
      </w:r>
      <w:r w:rsidRPr="00402D0D">
        <w:t>uno</w:t>
      </w:r>
      <w:r w:rsidRPr="00402D0D">
        <w:rPr>
          <w:spacing w:val="-4"/>
        </w:rPr>
        <w:t xml:space="preserve"> </w:t>
      </w:r>
      <w:r w:rsidRPr="00402D0D">
        <w:t>de los</w:t>
      </w:r>
      <w:r w:rsidRPr="00402D0D">
        <w:rPr>
          <w:spacing w:val="-1"/>
        </w:rPr>
        <w:t xml:space="preserve"> </w:t>
      </w:r>
      <w:r w:rsidRPr="00402D0D">
        <w:t>períodos</w:t>
      </w:r>
      <w:r w:rsidRPr="00402D0D">
        <w:rPr>
          <w:spacing w:val="-1"/>
        </w:rPr>
        <w:t xml:space="preserve"> </w:t>
      </w:r>
      <w:r w:rsidRPr="00402D0D">
        <w:t>de</w:t>
      </w:r>
      <w:r w:rsidRPr="00402D0D">
        <w:rPr>
          <w:spacing w:val="-1"/>
        </w:rPr>
        <w:t xml:space="preserve"> </w:t>
      </w:r>
      <w:r w:rsidRPr="00402D0D">
        <w:t>programación</w:t>
      </w:r>
      <w:r w:rsidRPr="00402D0D">
        <w:rPr>
          <w:spacing w:val="-1"/>
        </w:rPr>
        <w:t xml:space="preserve"> </w:t>
      </w:r>
      <w:ins w:id="66" w:author="Red Eléctrica" w:date="2020-12-13T21:01:00Z">
        <w:r w:rsidR="000C2102">
          <w:rPr>
            <w:spacing w:val="-1"/>
          </w:rPr>
          <w:t xml:space="preserve">cuarto horarios </w:t>
        </w:r>
      </w:ins>
      <w:r w:rsidRPr="00402D0D">
        <w:t>del</w:t>
      </w:r>
      <w:r w:rsidRPr="00402D0D">
        <w:rPr>
          <w:spacing w:val="-1"/>
        </w:rPr>
        <w:t xml:space="preserve"> </w:t>
      </w:r>
      <w:r w:rsidRPr="00402D0D">
        <w:t>día</w:t>
      </w:r>
      <w:r w:rsidRPr="00402D0D">
        <w:rPr>
          <w:spacing w:val="-1"/>
        </w:rPr>
        <w:t xml:space="preserve"> </w:t>
      </w:r>
      <w:r w:rsidRPr="00402D0D">
        <w:t>siguiente.</w:t>
      </w:r>
    </w:p>
    <w:p w14:paraId="582126CE" w14:textId="77777777" w:rsidR="00812AB3" w:rsidRPr="00402D0D" w:rsidRDefault="00812AB3" w:rsidP="00812AB3">
      <w:pPr>
        <w:spacing w:before="120" w:after="0"/>
      </w:pPr>
      <w:r w:rsidRPr="00402D0D">
        <w:t xml:space="preserve">La reserva de regulación terciaria ofertada deberá ser coherente con la información estructural de la unidad de programación previamente comunicada al OS, así como con la situación particular de las unidades de programación a lo largo del proceso de programación. </w:t>
      </w:r>
    </w:p>
    <w:p w14:paraId="045A7417" w14:textId="50D4AD7A" w:rsidR="00694EA0" w:rsidRPr="00402D0D" w:rsidRDefault="0034780C" w:rsidP="00694EA0">
      <w:pPr>
        <w:spacing w:before="120" w:after="0" w:line="240" w:lineRule="auto"/>
        <w:rPr>
          <w:rFonts w:eastAsiaTheme="minorEastAsia"/>
          <w:color w:val="000000"/>
          <w:lang w:eastAsia="es-ES"/>
        </w:rPr>
      </w:pPr>
      <w:r w:rsidRPr="00402D0D">
        <w:rPr>
          <w:rFonts w:eastAsiaTheme="minorEastAsia"/>
          <w:color w:val="000000"/>
          <w:lang w:eastAsia="es-ES"/>
        </w:rPr>
        <w:t>L</w:t>
      </w:r>
      <w:r w:rsidR="00694EA0" w:rsidRPr="00402D0D">
        <w:rPr>
          <w:rFonts w:eastAsiaTheme="minorEastAsia"/>
          <w:color w:val="000000"/>
          <w:lang w:eastAsia="es-ES"/>
        </w:rPr>
        <w:t xml:space="preserve">as ofertas </w:t>
      </w:r>
      <w:r w:rsidRPr="00402D0D">
        <w:rPr>
          <w:rFonts w:eastAsiaTheme="minorEastAsia"/>
          <w:color w:val="000000"/>
          <w:lang w:eastAsia="es-ES"/>
        </w:rPr>
        <w:t xml:space="preserve">de regulación terciaria </w:t>
      </w:r>
      <w:r w:rsidR="00694EA0" w:rsidRPr="00402D0D">
        <w:rPr>
          <w:rFonts w:eastAsiaTheme="minorEastAsia"/>
          <w:color w:val="000000"/>
          <w:lang w:eastAsia="es-ES"/>
        </w:rPr>
        <w:t>deberán ser actualizadas de forma continua siempre que se produzcan modificaciones</w:t>
      </w:r>
      <w:r w:rsidR="007F2729" w:rsidRPr="00402D0D">
        <w:rPr>
          <w:rFonts w:eastAsiaTheme="minorEastAsia"/>
          <w:color w:val="000000"/>
          <w:lang w:eastAsia="es-ES"/>
        </w:rPr>
        <w:t xml:space="preserve"> </w:t>
      </w:r>
      <w:r w:rsidR="00694EA0" w:rsidRPr="00402D0D">
        <w:rPr>
          <w:rFonts w:eastAsiaTheme="minorEastAsia"/>
          <w:color w:val="000000"/>
          <w:lang w:eastAsia="es-ES"/>
        </w:rPr>
        <w:t>en</w:t>
      </w:r>
      <w:r w:rsidR="006A3C84" w:rsidRPr="00402D0D">
        <w:rPr>
          <w:rFonts w:eastAsiaTheme="minorEastAsia"/>
          <w:color w:val="000000"/>
          <w:lang w:eastAsia="es-ES"/>
        </w:rPr>
        <w:t xml:space="preserve"> el proceso de</w:t>
      </w:r>
      <w:r w:rsidR="00694EA0" w:rsidRPr="00402D0D">
        <w:rPr>
          <w:rFonts w:eastAsiaTheme="minorEastAsia"/>
          <w:color w:val="000000"/>
          <w:lang w:eastAsia="es-ES"/>
        </w:rPr>
        <w:t xml:space="preserve"> la programación </w:t>
      </w:r>
      <w:r w:rsidR="006A3C84" w:rsidRPr="00402D0D">
        <w:rPr>
          <w:rFonts w:eastAsiaTheme="minorEastAsia"/>
          <w:color w:val="000000"/>
          <w:lang w:eastAsia="es-ES"/>
        </w:rPr>
        <w:t>que afecten al volumen of</w:t>
      </w:r>
      <w:r w:rsidR="00F87416" w:rsidRPr="00402D0D">
        <w:rPr>
          <w:rFonts w:eastAsiaTheme="minorEastAsia"/>
          <w:color w:val="000000"/>
          <w:lang w:eastAsia="es-ES"/>
        </w:rPr>
        <w:t xml:space="preserve">recido </w:t>
      </w:r>
      <w:r w:rsidR="006A3C84" w:rsidRPr="00402D0D">
        <w:rPr>
          <w:rFonts w:eastAsiaTheme="minorEastAsia"/>
          <w:color w:val="000000"/>
          <w:lang w:eastAsia="es-ES"/>
        </w:rPr>
        <w:t xml:space="preserve">de reserva de regulación terciaria de las unidades de programación proveedoras </w:t>
      </w:r>
      <w:r w:rsidR="00734CEC" w:rsidRPr="00402D0D">
        <w:rPr>
          <w:rFonts w:eastAsiaTheme="minorEastAsia"/>
          <w:color w:val="000000"/>
          <w:lang w:eastAsia="es-ES"/>
        </w:rPr>
        <w:t>de este servicio</w:t>
      </w:r>
      <w:r w:rsidR="00601B51" w:rsidRPr="00402D0D">
        <w:rPr>
          <w:rFonts w:eastAsiaTheme="minorEastAsia"/>
          <w:color w:val="000000"/>
          <w:lang w:eastAsia="es-ES"/>
        </w:rPr>
        <w:t xml:space="preserve">, </w:t>
      </w:r>
      <w:r w:rsidR="00B00374" w:rsidRPr="00402D0D">
        <w:rPr>
          <w:rFonts w:eastAsiaTheme="minorEastAsia"/>
          <w:color w:val="000000"/>
          <w:lang w:eastAsia="es-ES"/>
        </w:rPr>
        <w:t xml:space="preserve">y </w:t>
      </w:r>
      <w:r w:rsidR="00601B51" w:rsidRPr="00402D0D">
        <w:rPr>
          <w:rFonts w:eastAsiaTheme="minorEastAsia"/>
          <w:color w:val="000000"/>
          <w:lang w:eastAsia="es-ES"/>
        </w:rPr>
        <w:t>e</w:t>
      </w:r>
      <w:r w:rsidR="00F87416" w:rsidRPr="00402D0D">
        <w:rPr>
          <w:rFonts w:eastAsiaTheme="minorEastAsia"/>
          <w:color w:val="000000"/>
          <w:lang w:eastAsia="es-ES"/>
        </w:rPr>
        <w:t>n</w:t>
      </w:r>
      <w:r w:rsidR="00601B51" w:rsidRPr="00402D0D">
        <w:rPr>
          <w:rFonts w:eastAsiaTheme="minorEastAsia"/>
          <w:color w:val="000000"/>
          <w:lang w:eastAsia="es-ES"/>
        </w:rPr>
        <w:t xml:space="preserve"> particular</w:t>
      </w:r>
      <w:r w:rsidR="006A3C84" w:rsidRPr="00402D0D">
        <w:rPr>
          <w:rFonts w:eastAsiaTheme="minorEastAsia"/>
          <w:color w:val="000000"/>
          <w:lang w:eastAsia="es-ES"/>
        </w:rPr>
        <w:t>, cuando existan indisponibilidades que afecten a la reserva de regulación terciaria de una unidad de programación</w:t>
      </w:r>
      <w:r w:rsidR="00694EA0" w:rsidRPr="00402D0D">
        <w:rPr>
          <w:rFonts w:eastAsiaTheme="minorEastAsia"/>
          <w:color w:val="000000"/>
          <w:lang w:eastAsia="es-ES"/>
        </w:rPr>
        <w:t xml:space="preserve">. </w:t>
      </w:r>
    </w:p>
    <w:p w14:paraId="0771556E" w14:textId="14271276" w:rsidR="00D0750F" w:rsidRPr="00402D0D" w:rsidRDefault="00D0750F" w:rsidP="00D0750F">
      <w:pPr>
        <w:spacing w:before="120" w:after="0"/>
      </w:pPr>
      <w:r w:rsidRPr="00402D0D">
        <w:t>El período para la actualización de las ofertas de regulación terciaria correspondientes a cada período de programación</w:t>
      </w:r>
      <w:ins w:id="67" w:author="Red Eléctrica" w:date="2020-12-13T21:02:00Z">
        <w:r w:rsidR="006C4EE0">
          <w:t xml:space="preserve"> cuarto horario</w:t>
        </w:r>
      </w:ins>
      <w:r w:rsidRPr="00402D0D">
        <w:t xml:space="preserve"> finalizará 25 minutos antes del inicio del horizonte de programación</w:t>
      </w:r>
      <w:ins w:id="68" w:author="Red Eléctrica" w:date="2021-03-26T12:42:00Z">
        <w:r w:rsidRPr="00402D0D">
          <w:t xml:space="preserve"> </w:t>
        </w:r>
        <w:r w:rsidR="00B310DA">
          <w:t>cua</w:t>
        </w:r>
        <w:r w:rsidR="00CE5877">
          <w:t>rto</w:t>
        </w:r>
      </w:ins>
      <w:ins w:id="69" w:author="Red Eléctrica" w:date="2021-03-29T21:31:00Z">
        <w:r w:rsidR="00896F4F">
          <w:t xml:space="preserve"> </w:t>
        </w:r>
      </w:ins>
      <w:ins w:id="70" w:author="Red Eléctrica" w:date="2021-03-26T12:42:00Z">
        <w:r w:rsidR="00CE5877">
          <w:t>horario</w:t>
        </w:r>
      </w:ins>
      <w:r w:rsidRPr="00402D0D">
        <w:t xml:space="preserve"> inmediato siguiente, salvo en aquellos casos en los que el OS comunique, a través del sistema de información del OS, una prolongación del periodo para la actualización de estas ofertas.</w:t>
      </w:r>
    </w:p>
    <w:p w14:paraId="3992D018" w14:textId="2F972697" w:rsidR="003D6F6A" w:rsidRDefault="003D6F6A" w:rsidP="005101D8">
      <w:pPr>
        <w:spacing w:before="240" w:after="0"/>
        <w:rPr>
          <w:ins w:id="71" w:author="Red Eléctrica" w:date="2020-12-13T21:02:00Z"/>
        </w:rPr>
      </w:pPr>
      <w:ins w:id="72" w:author="Red Eléctrica" w:date="2020-12-13T21:02:00Z">
        <w:r>
          <w:t>6.2 Tipos</w:t>
        </w:r>
      </w:ins>
      <w:ins w:id="73" w:author="Ingelmo Ingelmo, Francisco Javier" w:date="2021-01-08T08:39:00Z">
        <w:r w:rsidR="00362DBF">
          <w:t xml:space="preserve"> </w:t>
        </w:r>
      </w:ins>
      <w:ins w:id="74" w:author="Red Eléctrica" w:date="2020-12-13T21:02:00Z">
        <w:r>
          <w:t>de ofertas</w:t>
        </w:r>
      </w:ins>
    </w:p>
    <w:p w14:paraId="46C3A9A1" w14:textId="22BC85F0" w:rsidR="002D7388" w:rsidRDefault="00937743" w:rsidP="00450AC6">
      <w:pPr>
        <w:spacing w:before="120" w:after="0"/>
        <w:rPr>
          <w:ins w:id="75" w:author="Red Eléctrica" w:date="2020-12-13T21:04:00Z"/>
        </w:rPr>
      </w:pPr>
      <w:r w:rsidRPr="00402D0D">
        <w:t>L</w:t>
      </w:r>
      <w:r w:rsidR="00613322" w:rsidRPr="00402D0D">
        <w:t xml:space="preserve">as </w:t>
      </w:r>
      <w:ins w:id="76" w:author="Red Eléctrica" w:date="2020-12-13T21:02:00Z">
        <w:r w:rsidR="003D6F6A">
          <w:t xml:space="preserve">ofertas de regulación terciaria </w:t>
        </w:r>
        <w:r w:rsidR="003F36C9">
          <w:t>reflej</w:t>
        </w:r>
      </w:ins>
      <w:ins w:id="77" w:author="Red Eléctrica" w:date="2021-01-21T19:48:00Z">
        <w:r w:rsidR="00CC74ED">
          <w:t>a</w:t>
        </w:r>
      </w:ins>
      <w:ins w:id="78" w:author="Red Eléctrica" w:date="2020-12-13T21:02:00Z">
        <w:r w:rsidR="003F36C9">
          <w:t>rán</w:t>
        </w:r>
      </w:ins>
      <w:del w:id="79" w:author="Red Eléctrica" w:date="2020-12-13T21:03:00Z">
        <w:r w:rsidR="00613322" w:rsidRPr="00402D0D" w:rsidDel="003F36C9">
          <w:delText xml:space="preserve">unidades de programación </w:delText>
        </w:r>
        <w:r w:rsidR="00796683" w:rsidRPr="00402D0D" w:rsidDel="003F36C9">
          <w:delText>proveedoras de este servicio</w:delText>
        </w:r>
        <w:r w:rsidR="00613322" w:rsidRPr="00402D0D" w:rsidDel="003F36C9">
          <w:delText xml:space="preserve"> </w:delText>
        </w:r>
        <w:r w:rsidR="00BD69D7" w:rsidRPr="00402D0D" w:rsidDel="003F36C9">
          <w:delText>ofertarán</w:delText>
        </w:r>
      </w:del>
      <w:r w:rsidR="00613322" w:rsidRPr="00402D0D">
        <w:t>, para cada período de programación</w:t>
      </w:r>
      <w:ins w:id="80" w:author="Red Eléctrica" w:date="2020-12-13T21:03:00Z">
        <w:r w:rsidR="003F36C9">
          <w:t xml:space="preserve"> cuarto horario</w:t>
        </w:r>
      </w:ins>
      <w:r w:rsidR="00613322" w:rsidRPr="00402D0D">
        <w:t xml:space="preserve">, </w:t>
      </w:r>
      <w:ins w:id="81" w:author="Red Eléctrica" w:date="2020-12-13T21:03:00Z">
        <w:r w:rsidR="003F36C9">
          <w:t>la</w:t>
        </w:r>
      </w:ins>
      <w:del w:id="82" w:author="Red Eléctrica" w:date="2020-12-13T21:03:00Z">
        <w:r w:rsidR="00613322" w:rsidRPr="00402D0D" w:rsidDel="003F36C9">
          <w:delText>su</w:delText>
        </w:r>
      </w:del>
      <w:r w:rsidR="00613322" w:rsidRPr="00402D0D">
        <w:t xml:space="preserve"> reserva de regulación terciaria, tanto a subir como a bajar, en MW, y el precio de la energía correspondiente, en €/</w:t>
      </w:r>
      <w:proofErr w:type="spellStart"/>
      <w:r w:rsidR="00613322" w:rsidRPr="00402D0D">
        <w:t>MW</w:t>
      </w:r>
      <w:r w:rsidR="00355369" w:rsidRPr="00402D0D">
        <w:t>h</w:t>
      </w:r>
      <w:proofErr w:type="spellEnd"/>
      <w:del w:id="83" w:author="Red Eléctrica" w:date="2020-12-13T21:03:00Z">
        <w:r w:rsidR="00355369" w:rsidRPr="00402D0D" w:rsidDel="00BF6CAD">
          <w:delText>.</w:delText>
        </w:r>
        <w:r w:rsidR="00922709" w:rsidRPr="00402D0D" w:rsidDel="00BF6CAD">
          <w:delText xml:space="preserve"> La</w:delText>
        </w:r>
      </w:del>
    </w:p>
    <w:p w14:paraId="03C4B84C" w14:textId="19E7577F" w:rsidR="003B1D5B" w:rsidRDefault="00922709" w:rsidP="005101D8">
      <w:pPr>
        <w:spacing w:before="120" w:after="0"/>
        <w:rPr>
          <w:ins w:id="84" w:author="Red Eléctrica" w:date="2021-03-22T20:28:00Z"/>
        </w:rPr>
      </w:pPr>
      <w:del w:id="85" w:author="Red Eléctrica" w:date="2020-12-13T21:03:00Z">
        <w:r w:rsidRPr="00402D0D" w:rsidDel="00BF6CAD">
          <w:delText xml:space="preserve">s ofertas de regulación terciaria </w:delText>
        </w:r>
        <w:r w:rsidR="001B5894" w:rsidRPr="00402D0D" w:rsidDel="00BF6CAD">
          <w:delText>tienen un carácter</w:delText>
        </w:r>
        <w:r w:rsidRPr="00402D0D" w:rsidDel="00BF6CAD">
          <w:delText xml:space="preserve"> completamente divisible</w:delText>
        </w:r>
      </w:del>
      <w:del w:id="86" w:author="Red Eléctrica" w:date="2021-03-24T21:14:00Z">
        <w:r w:rsidR="0098642E" w:rsidRPr="00402D0D">
          <w:delText>.</w:delText>
        </w:r>
      </w:del>
      <w:ins w:id="87" w:author="Red Eléctrica" w:date="2021-03-22T20:28:00Z">
        <w:r w:rsidR="003B1D5B">
          <w:t xml:space="preserve">Los participantes del mercado proveedores del servicio podrán enviar </w:t>
        </w:r>
        <w:r w:rsidR="003B1D5B" w:rsidDel="003479F7">
          <w:t xml:space="preserve">ofertas de regulación terciaria </w:t>
        </w:r>
        <w:r w:rsidR="003B1D5B">
          <w:t xml:space="preserve">de tipo directo o programado. Las ofertas de tipo directo podrán ser asignadas mediante activaciones programadas o directas, mientras que las ofertas de tipo programado quedarán restringidas </w:t>
        </w:r>
      </w:ins>
      <w:ins w:id="88" w:author="Red Eléctrica" w:date="2021-03-23T11:21:00Z">
        <w:r w:rsidR="008F458B">
          <w:t xml:space="preserve">únicamente </w:t>
        </w:r>
      </w:ins>
      <w:ins w:id="89" w:author="Red Eléctrica" w:date="2021-03-22T20:28:00Z">
        <w:r w:rsidR="003B1D5B">
          <w:t>a las activaciones programadas</w:t>
        </w:r>
      </w:ins>
      <w:ins w:id="90" w:author="Red Eléctrica" w:date="2021-03-23T11:21:00Z">
        <w:r w:rsidR="008F458B">
          <w:t>.</w:t>
        </w:r>
      </w:ins>
    </w:p>
    <w:p w14:paraId="7E84B0E8" w14:textId="14663191" w:rsidR="00C51EE3" w:rsidRDefault="00297C2C" w:rsidP="00AF2EA4">
      <w:pPr>
        <w:spacing w:before="120" w:after="0"/>
        <w:rPr>
          <w:ins w:id="91" w:author="Red Eléctrica" w:date="2021-03-24T19:01:00Z"/>
        </w:rPr>
      </w:pPr>
      <w:ins w:id="92" w:author="Red Eléctrica" w:date="2021-03-24T19:03:00Z">
        <w:r>
          <w:t>Atendiendo a criterios de divisibilidad de los bloque</w:t>
        </w:r>
      </w:ins>
      <w:ins w:id="93" w:author="Red Eléctrica" w:date="2021-03-24T19:04:00Z">
        <w:r>
          <w:t>s, l</w:t>
        </w:r>
      </w:ins>
      <w:ins w:id="94" w:author="Red Eléctrica" w:date="2021-03-24T19:01:00Z">
        <w:r w:rsidR="00C51EE3">
          <w:t>as ofertas podr</w:t>
        </w:r>
        <w:r w:rsidR="001732C4">
          <w:t>án ser</w:t>
        </w:r>
      </w:ins>
      <w:ins w:id="95" w:author="Red Eléctrica" w:date="2021-03-24T19:02:00Z">
        <w:r w:rsidR="00C9688C">
          <w:t xml:space="preserve"> </w:t>
        </w:r>
      </w:ins>
      <w:ins w:id="96" w:author="Red Eléctrica" w:date="2021-03-24T19:03:00Z">
        <w:r w:rsidR="00C9688C">
          <w:t>de tipo completamente divisible, divisible e indivisible</w:t>
        </w:r>
        <w:r>
          <w:t>.</w:t>
        </w:r>
      </w:ins>
    </w:p>
    <w:p w14:paraId="1C038784" w14:textId="764B7607" w:rsidR="00AF2EA4" w:rsidRDefault="00AF2EA4" w:rsidP="00AF2EA4">
      <w:pPr>
        <w:spacing w:before="120" w:after="0"/>
        <w:rPr>
          <w:ins w:id="97" w:author="Red Eléctrica" w:date="2020-12-13T21:05:00Z"/>
        </w:rPr>
      </w:pPr>
      <w:ins w:id="98" w:author="Red Eléctrica" w:date="2020-12-13T21:05:00Z">
        <w:r>
          <w:t>Asimismo, existe la posibilidad de establecer condiciones ligadas entre periodos cuarto</w:t>
        </w:r>
      </w:ins>
      <w:ins w:id="99" w:author="Red Eléctrica" w:date="2021-03-22T20:28:00Z">
        <w:r w:rsidR="003B1D5B">
          <w:t>-</w:t>
        </w:r>
      </w:ins>
      <w:ins w:id="100" w:author="Red Eléctrica" w:date="2020-12-13T21:05:00Z">
        <w:r>
          <w:t>horarios las siguientes opciones:</w:t>
        </w:r>
      </w:ins>
    </w:p>
    <w:p w14:paraId="4E728E85" w14:textId="6B2109A5" w:rsidR="00AF2EA4" w:rsidRDefault="00AF2EA4" w:rsidP="00AF2EA4">
      <w:pPr>
        <w:pStyle w:val="ListParagraph"/>
        <w:numPr>
          <w:ilvl w:val="0"/>
          <w:numId w:val="29"/>
        </w:numPr>
        <w:spacing w:before="120" w:after="0"/>
        <w:rPr>
          <w:ins w:id="101" w:author="Red Eléctrica" w:date="2020-12-13T21:05:00Z"/>
        </w:rPr>
      </w:pPr>
      <w:ins w:id="102" w:author="Red Eléctrica" w:date="2020-12-13T21:05:00Z">
        <w:r>
          <w:t>Enlace técnico (</w:t>
        </w:r>
        <w:proofErr w:type="spellStart"/>
        <w:r>
          <w:t>Technical</w:t>
        </w:r>
        <w:proofErr w:type="spellEnd"/>
        <w:r>
          <w:t xml:space="preserve"> </w:t>
        </w:r>
        <w:proofErr w:type="spellStart"/>
        <w:r>
          <w:t>Linkage</w:t>
        </w:r>
        <w:proofErr w:type="spellEnd"/>
        <w:r>
          <w:t>): Enlaza ofertas de distintos periodos</w:t>
        </w:r>
      </w:ins>
      <w:ins w:id="103" w:author="Poza Sanchez, Elena" w:date="2021-03-26T12:55:00Z">
        <w:r>
          <w:t xml:space="preserve"> </w:t>
        </w:r>
      </w:ins>
      <w:ins w:id="104" w:author="Red Eléctrica" w:date="2021-03-29T21:33:00Z">
        <w:r w:rsidR="00F661B5">
          <w:t xml:space="preserve">cuarto </w:t>
        </w:r>
        <w:r w:rsidR="006A6997">
          <w:t>horarios</w:t>
        </w:r>
      </w:ins>
      <w:ins w:id="105" w:author="Red Eléctrica" w:date="2020-12-13T21:05:00Z">
        <w:r>
          <w:t xml:space="preserve"> impidiendo que una misma oferta se active dos veces. Una oferta </w:t>
        </w:r>
      </w:ins>
      <w:ins w:id="106" w:author="Red Eléctrica" w:date="2021-03-24T18:38:00Z">
        <w:r w:rsidR="0078189A">
          <w:t>para un periodo cuarto</w:t>
        </w:r>
      </w:ins>
      <w:r w:rsidR="00D04509">
        <w:t xml:space="preserve"> </w:t>
      </w:r>
      <w:ins w:id="107" w:author="Red Eléctrica" w:date="2021-03-24T18:38:00Z">
        <w:r w:rsidR="0078189A">
          <w:t>horario</w:t>
        </w:r>
      </w:ins>
      <w:ins w:id="108" w:author="Red Eléctrica" w:date="2020-12-13T21:05:00Z">
        <w:r>
          <w:t xml:space="preserve"> no est</w:t>
        </w:r>
      </w:ins>
      <w:ins w:id="109" w:author="Red Eléctrica" w:date="2021-03-24T18:38:00Z">
        <w:r w:rsidR="0078189A">
          <w:t>ar</w:t>
        </w:r>
      </w:ins>
      <w:ins w:id="110" w:author="Red Eléctrica" w:date="2020-12-13T21:05:00Z">
        <w:r>
          <w:t xml:space="preserve">á disponible si la oferta enlazada en el cuarto </w:t>
        </w:r>
      </w:ins>
      <w:ins w:id="111" w:author="Red Eléctrica" w:date="2021-03-24T18:38:00Z">
        <w:r w:rsidR="000A22A5">
          <w:t>de hora</w:t>
        </w:r>
      </w:ins>
      <w:ins w:id="112" w:author="Red Eléctrica" w:date="2020-12-13T21:05:00Z">
        <w:r w:rsidR="000A22A5">
          <w:t xml:space="preserve"> </w:t>
        </w:r>
        <w:r>
          <w:t>anterior fue asignada en una activación directa.</w:t>
        </w:r>
        <w:r w:rsidRPr="00BE6CDE">
          <w:t xml:space="preserve"> </w:t>
        </w:r>
        <w:r>
          <w:t xml:space="preserve">Solo se permite una oferta por periodo </w:t>
        </w:r>
      </w:ins>
      <w:ins w:id="113" w:author="Red Eléctrica" w:date="2021-03-29T21:33:00Z">
        <w:r w:rsidR="009609A8">
          <w:t xml:space="preserve">cuarto horario </w:t>
        </w:r>
      </w:ins>
      <w:ins w:id="114" w:author="Red Eléctrica" w:date="2020-12-13T21:05:00Z">
        <w:r>
          <w:t>con el mismo valor del enlace.</w:t>
        </w:r>
      </w:ins>
    </w:p>
    <w:p w14:paraId="1BD26DAB" w14:textId="45636C31" w:rsidR="00AF2EA4" w:rsidRDefault="00AF2EA4" w:rsidP="00AF2EA4">
      <w:pPr>
        <w:pStyle w:val="ListParagraph"/>
        <w:numPr>
          <w:ilvl w:val="0"/>
          <w:numId w:val="29"/>
        </w:numPr>
        <w:spacing w:before="120" w:after="0"/>
        <w:rPr>
          <w:ins w:id="115" w:author="Red Eléctrica" w:date="2020-12-13T21:05:00Z"/>
        </w:rPr>
      </w:pPr>
      <w:ins w:id="116" w:author="Red Eléctrica" w:date="2020-12-13T21:05:00Z">
        <w:r>
          <w:t>Enlace condicional (</w:t>
        </w:r>
        <w:proofErr w:type="spellStart"/>
        <w:r>
          <w:t>Conditional</w:t>
        </w:r>
        <w:proofErr w:type="spellEnd"/>
        <w:r>
          <w:t xml:space="preserve"> </w:t>
        </w:r>
        <w:proofErr w:type="spellStart"/>
        <w:r>
          <w:t>Linkage</w:t>
        </w:r>
        <w:proofErr w:type="spellEnd"/>
        <w:r>
          <w:t xml:space="preserve">): Una oferta </w:t>
        </w:r>
      </w:ins>
      <w:ins w:id="117" w:author="Red Eléctrica" w:date="2021-03-24T18:40:00Z">
        <w:r w:rsidR="00D109CC">
          <w:t xml:space="preserve">para </w:t>
        </w:r>
        <w:r w:rsidR="00E81171">
          <w:t>un periodo cuarto</w:t>
        </w:r>
      </w:ins>
      <w:r w:rsidR="00CD559F">
        <w:t xml:space="preserve"> </w:t>
      </w:r>
      <w:ins w:id="118" w:author="Red Eléctrica" w:date="2021-03-24T18:40:00Z">
        <w:r w:rsidR="00E81171">
          <w:t>horario</w:t>
        </w:r>
      </w:ins>
      <w:ins w:id="119" w:author="Red Eléctrica" w:date="2020-12-13T21:05:00Z">
        <w:r>
          <w:t xml:space="preserve"> puede estar disponible o no para su activación, dependiendo </w:t>
        </w:r>
      </w:ins>
      <w:ins w:id="120" w:author="Red Eléctrica" w:date="2021-03-29T21:34:00Z">
        <w:r w:rsidR="005D6308">
          <w:t>de</w:t>
        </w:r>
      </w:ins>
      <w:ins w:id="121" w:author="Red Eléctrica" w:date="2020-12-13T21:05:00Z">
        <w:r w:rsidR="005D6308">
          <w:t xml:space="preserve"> </w:t>
        </w:r>
        <w:r>
          <w:t xml:space="preserve">si las ofertas enlazadas en los </w:t>
        </w:r>
      </w:ins>
      <w:ins w:id="122" w:author="Red Eléctrica" w:date="2021-03-24T18:41:00Z">
        <w:r w:rsidR="00E81171">
          <w:t>dos periodos</w:t>
        </w:r>
      </w:ins>
      <w:ins w:id="123" w:author="Red Eléctrica" w:date="2020-12-13T21:05:00Z">
        <w:r w:rsidDel="00E81171">
          <w:t xml:space="preserve"> </w:t>
        </w:r>
        <w:r>
          <w:t>cuarto</w:t>
        </w:r>
      </w:ins>
      <w:ins w:id="124" w:author="Red Eléctrica" w:date="2021-03-24T18:41:00Z">
        <w:r w:rsidR="00F44EF5">
          <w:t xml:space="preserve"> </w:t>
        </w:r>
        <w:r w:rsidR="00E81171">
          <w:t>horario</w:t>
        </w:r>
      </w:ins>
      <w:ins w:id="125" w:author="Red Eléctrica" w:date="2020-12-13T21:05:00Z">
        <w:r>
          <w:t>s anteriores</w:t>
        </w:r>
      </w:ins>
      <w:r>
        <w:t xml:space="preserve"> </w:t>
      </w:r>
      <w:ins w:id="126" w:author="Red Eléctrica" w:date="2020-12-13T21:05:00Z">
        <w:r>
          <w:t xml:space="preserve">fueron activadas o no. </w:t>
        </w:r>
      </w:ins>
      <w:ins w:id="127" w:author="Red Eléctrica" w:date="2021-03-29T21:35:00Z">
        <w:r w:rsidR="00B5667A">
          <w:t xml:space="preserve">El </w:t>
        </w:r>
        <w:r w:rsidR="00EA79AD">
          <w:t xml:space="preserve">participante en el mercado proveedor del servicio puede </w:t>
        </w:r>
      </w:ins>
      <w:ins w:id="128" w:author="Red Eléctrica" w:date="2021-03-29T21:36:00Z">
        <w:r w:rsidR="001270AA">
          <w:t>comunicar</w:t>
        </w:r>
      </w:ins>
      <w:ins w:id="129" w:author="Red Eléctrica" w:date="2020-12-13T21:05:00Z">
        <w:r>
          <w:t xml:space="preserve"> las siguientes opciones:</w:t>
        </w:r>
      </w:ins>
    </w:p>
    <w:p w14:paraId="72C5FB6E" w14:textId="696E2D18" w:rsidR="00AF2EA4" w:rsidRDefault="00AF2EA4" w:rsidP="00AF2EA4">
      <w:pPr>
        <w:pStyle w:val="ListParagraph"/>
        <w:numPr>
          <w:ilvl w:val="1"/>
          <w:numId w:val="29"/>
        </w:numPr>
        <w:spacing w:before="120" w:after="0"/>
        <w:rPr>
          <w:ins w:id="130" w:author="Red Eléctrica" w:date="2020-12-13T21:05:00Z"/>
        </w:rPr>
      </w:pPr>
      <w:ins w:id="131" w:author="Red Eléctrica" w:date="2020-12-13T21:05:00Z">
        <w:r>
          <w:t>No disponible si la oferta vinculada es activada/rechazada.</w:t>
        </w:r>
      </w:ins>
    </w:p>
    <w:p w14:paraId="304BA1A6" w14:textId="753E130F" w:rsidR="00AF2EA4" w:rsidRDefault="00AF2EA4" w:rsidP="00AF2EA4">
      <w:pPr>
        <w:pStyle w:val="ListParagraph"/>
        <w:numPr>
          <w:ilvl w:val="1"/>
          <w:numId w:val="29"/>
        </w:numPr>
        <w:spacing w:before="120" w:after="0"/>
        <w:rPr>
          <w:ins w:id="132" w:author="Red Eléctrica" w:date="2020-12-13T21:05:00Z"/>
        </w:rPr>
      </w:pPr>
      <w:ins w:id="133" w:author="Red Eléctrica" w:date="2020-12-13T21:05:00Z">
        <w:r>
          <w:t>No disponible si la oferta vinculada es asignada en una activación programada/directa.</w:t>
        </w:r>
      </w:ins>
    </w:p>
    <w:p w14:paraId="60852C5A" w14:textId="15F00BF5" w:rsidR="00AF2EA4" w:rsidRDefault="00AF2EA4" w:rsidP="00AF2EA4">
      <w:pPr>
        <w:pStyle w:val="ListParagraph"/>
        <w:numPr>
          <w:ilvl w:val="1"/>
          <w:numId w:val="29"/>
        </w:numPr>
        <w:spacing w:before="120" w:after="0"/>
        <w:rPr>
          <w:ins w:id="134" w:author="Red Eléctrica" w:date="2020-12-13T21:05:00Z"/>
        </w:rPr>
      </w:pPr>
      <w:ins w:id="135" w:author="Red Eléctrica" w:date="2020-12-13T21:05:00Z">
        <w:r>
          <w:t>No disponible para una activación directa si la oferta vinculada es asignada en una activación directa/programada.</w:t>
        </w:r>
      </w:ins>
    </w:p>
    <w:p w14:paraId="4A87C0A1" w14:textId="344660D8" w:rsidR="00D06BAC" w:rsidRPr="00402D0D" w:rsidRDefault="00E00D58" w:rsidP="00D06BAC">
      <w:pPr>
        <w:spacing w:before="120" w:after="0"/>
        <w:rPr>
          <w:spacing w:val="-2"/>
        </w:rPr>
      </w:pPr>
      <w:del w:id="136" w:author="Red Eléctrica" w:date="2021-03-24T20:57:00Z">
        <w:r w:rsidRPr="00402D0D">
          <w:delText>Asimismo,</w:delText>
        </w:r>
      </w:del>
      <w:ins w:id="137" w:author="Red Eléctrica" w:date="2021-03-24T20:57:00Z">
        <w:r w:rsidR="00A306EF">
          <w:t>L</w:t>
        </w:r>
      </w:ins>
      <w:del w:id="138" w:author="Red Eléctrica" w:date="2021-03-24T20:57:00Z">
        <w:r w:rsidRPr="00402D0D">
          <w:delText xml:space="preserve"> </w:delText>
        </w:r>
      </w:del>
      <w:del w:id="139" w:author="Red Eléctrica" w:date="2021-03-24T21:14:00Z">
        <w:r w:rsidRPr="00402D0D">
          <w:delText>l</w:delText>
        </w:r>
      </w:del>
      <w:r w:rsidR="00D06BAC" w:rsidRPr="00402D0D">
        <w:t>as</w:t>
      </w:r>
      <w:r w:rsidR="00D06BAC" w:rsidRPr="00402D0D">
        <w:rPr>
          <w:spacing w:val="36"/>
        </w:rPr>
        <w:t xml:space="preserve"> </w:t>
      </w:r>
      <w:r w:rsidR="00D06BAC" w:rsidRPr="00402D0D">
        <w:t>ofertas</w:t>
      </w:r>
      <w:r w:rsidR="00DC7651" w:rsidRPr="00402D0D">
        <w:t xml:space="preserve"> de regulación terciaria</w:t>
      </w:r>
      <w:r w:rsidR="00D06BAC" w:rsidRPr="00402D0D">
        <w:rPr>
          <w:spacing w:val="36"/>
        </w:rPr>
        <w:t xml:space="preserve"> </w:t>
      </w:r>
      <w:r w:rsidR="00D06BAC" w:rsidRPr="00402D0D">
        <w:t>deberán</w:t>
      </w:r>
      <w:r w:rsidR="00D06BAC" w:rsidRPr="00402D0D">
        <w:rPr>
          <w:spacing w:val="36"/>
        </w:rPr>
        <w:t xml:space="preserve"> </w:t>
      </w:r>
      <w:r w:rsidR="00D06BAC" w:rsidRPr="00402D0D">
        <w:t>respetar</w:t>
      </w:r>
      <w:r w:rsidR="00D06BAC" w:rsidRPr="00402D0D">
        <w:rPr>
          <w:spacing w:val="37"/>
        </w:rPr>
        <w:t xml:space="preserve"> </w:t>
      </w:r>
      <w:r w:rsidR="00D06BAC" w:rsidRPr="00402D0D">
        <w:t>los</w:t>
      </w:r>
      <w:r w:rsidR="00D06BAC" w:rsidRPr="00402D0D">
        <w:rPr>
          <w:spacing w:val="36"/>
        </w:rPr>
        <w:t xml:space="preserve"> </w:t>
      </w:r>
      <w:r w:rsidR="00A6266E" w:rsidRPr="00402D0D">
        <w:t>límites técni</w:t>
      </w:r>
      <w:r w:rsidR="00DC7651" w:rsidRPr="00402D0D">
        <w:t>cos de precios</w:t>
      </w:r>
      <w:r w:rsidR="00B80A08" w:rsidRPr="00402D0D">
        <w:t xml:space="preserve"> establecidos en los mensajes de envío de ofertas que</w:t>
      </w:r>
      <w:r w:rsidR="00A27143" w:rsidRPr="00402D0D">
        <w:t xml:space="preserve"> forman parte de la documentación técnica de intercambio de información </w:t>
      </w:r>
      <w:r w:rsidR="002B57D8" w:rsidRPr="00402D0D">
        <w:t>PM-OS</w:t>
      </w:r>
      <w:ins w:id="140" w:author="Red Eléctrica" w:date="2021-03-24T21:02:00Z">
        <w:r w:rsidR="00B2488C">
          <w:t xml:space="preserve">, en la que </w:t>
        </w:r>
      </w:ins>
      <w:ins w:id="141" w:author="Red Eléctrica" w:date="2021-03-29T21:37:00Z">
        <w:r w:rsidR="00442DB9">
          <w:t>se</w:t>
        </w:r>
      </w:ins>
      <w:r w:rsidR="00442DB9">
        <w:t xml:space="preserve"> </w:t>
      </w:r>
      <w:ins w:id="142" w:author="Red Eléctrica" w:date="2021-03-24T21:02:00Z">
        <w:r w:rsidR="00B2488C">
          <w:t>encuentran detallados, asimismo, los formatos y tipos de oferta de regulación terciaria</w:t>
        </w:r>
      </w:ins>
      <w:r w:rsidR="002B57D8" w:rsidRPr="00402D0D">
        <w:t>.</w:t>
      </w:r>
      <w:ins w:id="143" w:author="Red Eléctrica" w:date="2021-03-24T19:09:00Z">
        <w:r w:rsidR="00AD6C79">
          <w:t xml:space="preserve"> </w:t>
        </w:r>
      </w:ins>
    </w:p>
    <w:p w14:paraId="702E0EE1" w14:textId="4BA89AFD" w:rsidR="00D06BAC" w:rsidRPr="00402D0D" w:rsidRDefault="00D06BAC" w:rsidP="000E31A8">
      <w:pPr>
        <w:spacing w:before="120" w:after="0" w:line="240" w:lineRule="auto"/>
      </w:pPr>
      <w:r w:rsidRPr="00402D0D">
        <w:t>En</w:t>
      </w:r>
      <w:r w:rsidRPr="00402D0D">
        <w:rPr>
          <w:spacing w:val="-1"/>
        </w:rPr>
        <w:t xml:space="preserve"> </w:t>
      </w:r>
      <w:r w:rsidRPr="00402D0D">
        <w:t>el anexo I de este procedimiento de operación se</w:t>
      </w:r>
      <w:r w:rsidR="00AF2EA4">
        <w:t xml:space="preserve"> </w:t>
      </w:r>
      <w:r w:rsidRPr="00402D0D">
        <w:t>resumen los principales criterios de validación de</w:t>
      </w:r>
      <w:r w:rsidRPr="00402D0D">
        <w:rPr>
          <w:spacing w:val="-1"/>
        </w:rPr>
        <w:t xml:space="preserve"> </w:t>
      </w:r>
      <w:r w:rsidRPr="00402D0D">
        <w:t>ofertas</w:t>
      </w:r>
      <w:r w:rsidRPr="00402D0D">
        <w:rPr>
          <w:spacing w:val="-1"/>
        </w:rPr>
        <w:t xml:space="preserve"> </w:t>
      </w:r>
      <w:r w:rsidRPr="00402D0D">
        <w:t>que</w:t>
      </w:r>
      <w:r w:rsidRPr="00402D0D">
        <w:rPr>
          <w:spacing w:val="-1"/>
        </w:rPr>
        <w:t xml:space="preserve"> </w:t>
      </w:r>
      <w:r w:rsidRPr="00402D0D">
        <w:t>son</w:t>
      </w:r>
      <w:r w:rsidRPr="00402D0D">
        <w:rPr>
          <w:spacing w:val="-1"/>
        </w:rPr>
        <w:t xml:space="preserve"> </w:t>
      </w:r>
      <w:r w:rsidRPr="00402D0D">
        <w:t>aplicados</w:t>
      </w:r>
      <w:r w:rsidRPr="00402D0D">
        <w:rPr>
          <w:spacing w:val="-1"/>
        </w:rPr>
        <w:t xml:space="preserve"> </w:t>
      </w:r>
      <w:r w:rsidRPr="00402D0D">
        <w:t>en</w:t>
      </w:r>
      <w:r w:rsidRPr="00402D0D">
        <w:rPr>
          <w:spacing w:val="-1"/>
        </w:rPr>
        <w:t xml:space="preserve"> </w:t>
      </w:r>
      <w:r w:rsidRPr="00402D0D">
        <w:t>las</w:t>
      </w:r>
      <w:r w:rsidRPr="00402D0D">
        <w:rPr>
          <w:spacing w:val="-1"/>
        </w:rPr>
        <w:t xml:space="preserve"> </w:t>
      </w:r>
      <w:r w:rsidRPr="00402D0D">
        <w:t>distintas</w:t>
      </w:r>
      <w:r w:rsidRPr="00402D0D">
        <w:rPr>
          <w:spacing w:val="-1"/>
        </w:rPr>
        <w:t xml:space="preserve"> </w:t>
      </w:r>
      <w:r w:rsidRPr="00402D0D">
        <w:t>fases</w:t>
      </w:r>
      <w:r w:rsidRPr="00402D0D">
        <w:rPr>
          <w:spacing w:val="-1"/>
        </w:rPr>
        <w:t xml:space="preserve"> </w:t>
      </w:r>
      <w:r w:rsidRPr="00402D0D">
        <w:t>del</w:t>
      </w:r>
      <w:r w:rsidRPr="00402D0D">
        <w:rPr>
          <w:spacing w:val="-1"/>
        </w:rPr>
        <w:t xml:space="preserve"> </w:t>
      </w:r>
      <w:r w:rsidRPr="00402D0D">
        <w:t>proceso</w:t>
      </w:r>
      <w:r w:rsidRPr="00402D0D">
        <w:rPr>
          <w:spacing w:val="-1"/>
        </w:rPr>
        <w:t xml:space="preserve"> </w:t>
      </w:r>
      <w:r w:rsidRPr="00402D0D">
        <w:t>de</w:t>
      </w:r>
      <w:r w:rsidRPr="00402D0D">
        <w:rPr>
          <w:spacing w:val="-1"/>
        </w:rPr>
        <w:t xml:space="preserve"> </w:t>
      </w:r>
      <w:r w:rsidRPr="00402D0D">
        <w:t>asignación.</w:t>
      </w:r>
    </w:p>
    <w:p w14:paraId="569488B8" w14:textId="48F5578D" w:rsidR="007C4095" w:rsidRPr="00402D0D" w:rsidRDefault="00613322" w:rsidP="0039250C">
      <w:pPr>
        <w:pStyle w:val="Heading1"/>
        <w:numPr>
          <w:ilvl w:val="0"/>
          <w:numId w:val="8"/>
        </w:numPr>
        <w:spacing w:before="240" w:after="0"/>
        <w:ind w:left="283" w:hanging="357"/>
        <w:contextualSpacing w:val="0"/>
      </w:pPr>
      <w:r w:rsidRPr="00402D0D">
        <w:t>Asignación de ofertas de regulación terciaria.</w:t>
      </w:r>
    </w:p>
    <w:p w14:paraId="4AC38CF4" w14:textId="5703063D" w:rsidR="00C21566" w:rsidRDefault="00F866A5" w:rsidP="003B1D5B">
      <w:pPr>
        <w:pStyle w:val="Heading3"/>
        <w:numPr>
          <w:ilvl w:val="0"/>
          <w:numId w:val="0"/>
        </w:numPr>
        <w:spacing w:before="120"/>
        <w:rPr>
          <w:ins w:id="144" w:author="Red Eléctrica" w:date="2020-12-13T21:06:00Z"/>
        </w:rPr>
      </w:pPr>
      <w:ins w:id="145" w:author="Red Eléctrica" w:date="2021-01-07T11:25:00Z">
        <w:r>
          <w:t>En función de las necesidades de balance del sistema eléctrico</w:t>
        </w:r>
      </w:ins>
      <w:ins w:id="146" w:author="Red Eléctrica" w:date="2021-01-07T11:26:00Z">
        <w:r w:rsidR="00346177">
          <w:t xml:space="preserve"> se </w:t>
        </w:r>
      </w:ins>
      <w:ins w:id="147" w:author="Red Eléctrica" w:date="2021-03-24T21:03:00Z">
        <w:r w:rsidR="000E31A8">
          <w:t>podrán</w:t>
        </w:r>
      </w:ins>
      <w:ins w:id="148" w:author="Red Eléctrica" w:date="2021-01-07T11:26:00Z">
        <w:r w:rsidR="00346177">
          <w:t xml:space="preserve"> realizar</w:t>
        </w:r>
      </w:ins>
      <w:ins w:id="149" w:author="Red Eléctrica" w:date="2021-03-22T20:27:00Z">
        <w:r w:rsidR="007332C0">
          <w:t xml:space="preserve"> </w:t>
        </w:r>
      </w:ins>
      <w:ins w:id="150" w:author="Red Eléctrica" w:date="2021-01-07T11:26:00Z">
        <w:r w:rsidR="00346177">
          <w:t>activaci</w:t>
        </w:r>
      </w:ins>
      <w:ins w:id="151" w:author="Red Eléctrica" w:date="2021-03-22T20:26:00Z">
        <w:r w:rsidR="003B0D69">
          <w:t>ones</w:t>
        </w:r>
      </w:ins>
      <w:ins w:id="152" w:author="Red Eléctrica" w:date="2021-01-07T11:26:00Z">
        <w:r w:rsidR="00346177">
          <w:t xml:space="preserve"> programadas o directas de regulació</w:t>
        </w:r>
      </w:ins>
      <w:ins w:id="153" w:author="Red Eléctrica" w:date="2021-01-07T11:27:00Z">
        <w:r w:rsidR="00346177">
          <w:t xml:space="preserve">n terciaria. </w:t>
        </w:r>
      </w:ins>
    </w:p>
    <w:p w14:paraId="4671FACB" w14:textId="1CBC6357" w:rsidR="00B43345" w:rsidRDefault="00C21566" w:rsidP="00104517">
      <w:pPr>
        <w:pStyle w:val="Heading3"/>
        <w:numPr>
          <w:ilvl w:val="0"/>
          <w:numId w:val="36"/>
        </w:numPr>
        <w:spacing w:before="120"/>
        <w:rPr>
          <w:ins w:id="154" w:author="Red Eléctrica" w:date="2020-12-13T21:09:00Z"/>
        </w:rPr>
      </w:pPr>
      <w:ins w:id="155" w:author="Red Eléctrica" w:date="2020-12-13T21:07:00Z">
        <w:r>
          <w:t xml:space="preserve">Activación programada: </w:t>
        </w:r>
      </w:ins>
      <w:r w:rsidR="00B43345" w:rsidRPr="00402D0D">
        <w:t xml:space="preserve">Con una antelación de 15 minutos </w:t>
      </w:r>
      <w:r w:rsidR="009262E2" w:rsidRPr="00402D0D">
        <w:t>respecto a</w:t>
      </w:r>
      <w:r w:rsidR="004A43A8" w:rsidRPr="00402D0D">
        <w:t>l inicio de</w:t>
      </w:r>
      <w:ins w:id="156" w:author="Red Eléctrica" w:date="2020-12-13T21:07:00Z">
        <w:r w:rsidR="00D9339C">
          <w:t xml:space="preserve">l periodo </w:t>
        </w:r>
      </w:ins>
      <w:del w:id="157" w:author="Red Eléctrica" w:date="2020-12-13T21:07:00Z">
        <w:r w:rsidR="009262E2" w:rsidRPr="00402D0D" w:rsidDel="00D9339C">
          <w:delText xml:space="preserve"> la hora </w:delText>
        </w:r>
      </w:del>
      <w:r w:rsidR="009262E2" w:rsidRPr="00402D0D">
        <w:t>de programación</w:t>
      </w:r>
      <w:ins w:id="158" w:author="Red Eléctrica" w:date="2020-12-13T21:07:00Z">
        <w:r w:rsidR="00D9339C">
          <w:t xml:space="preserve"> cuarto horario</w:t>
        </w:r>
      </w:ins>
      <w:r w:rsidR="009262E2" w:rsidRPr="00402D0D">
        <w:t>, el OS,</w:t>
      </w:r>
      <w:r w:rsidR="0030315D" w:rsidRPr="00402D0D">
        <w:t xml:space="preserve"> </w:t>
      </w:r>
      <w:r w:rsidR="008F612F" w:rsidRPr="00402D0D">
        <w:t xml:space="preserve">efectuará </w:t>
      </w:r>
      <w:r w:rsidR="004A43A8" w:rsidRPr="00402D0D">
        <w:t xml:space="preserve">cuando el sistema eléctrico así lo requiera, </w:t>
      </w:r>
      <w:ins w:id="159" w:author="Red Eléctrica" w:date="2020-12-13T21:08:00Z">
        <w:r w:rsidR="00D9339C">
          <w:t>l</w:t>
        </w:r>
      </w:ins>
      <w:del w:id="160" w:author="Red Eléctrica" w:date="2020-12-13T21:08:00Z">
        <w:r w:rsidR="008F612F" w:rsidRPr="00402D0D" w:rsidDel="00D9339C">
          <w:delText>un</w:delText>
        </w:r>
      </w:del>
      <w:r w:rsidR="008F612F" w:rsidRPr="00402D0D">
        <w:t xml:space="preserve">a </w:t>
      </w:r>
      <w:del w:id="161" w:author="Red Eléctrica" w:date="2020-12-13T21:08:00Z">
        <w:r w:rsidR="008F612F" w:rsidRPr="00402D0D" w:rsidDel="00D9339C">
          <w:delText xml:space="preserve">primera asignación </w:delText>
        </w:r>
        <w:r w:rsidR="003E20B5" w:rsidRPr="00402D0D" w:rsidDel="00D9339C">
          <w:delText>(</w:delText>
        </w:r>
      </w:del>
      <w:r w:rsidR="003E20B5" w:rsidRPr="00402D0D">
        <w:t xml:space="preserve">activación </w:t>
      </w:r>
      <w:r w:rsidR="00572E92" w:rsidRPr="00402D0D">
        <w:t>programada</w:t>
      </w:r>
      <w:del w:id="162" w:author="Red Eléctrica" w:date="2020-12-13T21:08:00Z">
        <w:r w:rsidR="003E20B5" w:rsidRPr="00402D0D" w:rsidDel="00D9339C">
          <w:delText>)</w:delText>
        </w:r>
      </w:del>
      <w:r w:rsidR="00572E92" w:rsidRPr="00402D0D">
        <w:t xml:space="preserve"> </w:t>
      </w:r>
      <w:r w:rsidR="007C7C9E" w:rsidRPr="00402D0D">
        <w:t xml:space="preserve">de ofertas </w:t>
      </w:r>
      <w:r w:rsidR="008F612F" w:rsidRPr="00402D0D">
        <w:t>de regulación terciar</w:t>
      </w:r>
      <w:r w:rsidR="00572E92" w:rsidRPr="00402D0D">
        <w:t>i</w:t>
      </w:r>
      <w:r w:rsidR="008F612F" w:rsidRPr="00402D0D">
        <w:t>a</w:t>
      </w:r>
      <w:del w:id="163" w:author="Red Eléctrica" w:date="2020-12-13T21:08:00Z">
        <w:r w:rsidR="007101BB" w:rsidRPr="00402D0D" w:rsidDel="00613EF9">
          <w:delText xml:space="preserve"> para la hora siguiente. </w:delText>
        </w:r>
        <w:r w:rsidR="002F64AC" w:rsidRPr="00402D0D" w:rsidDel="00613EF9">
          <w:delText xml:space="preserve">Esta asignación </w:delText>
        </w:r>
        <w:r w:rsidR="00252A71" w:rsidRPr="00402D0D" w:rsidDel="00613EF9">
          <w:delText>podrá ser actualizada con posterioridad</w:delText>
        </w:r>
        <w:r w:rsidR="00203A61" w:rsidRPr="00402D0D" w:rsidDel="00613EF9">
          <w:delText>, en cualquier momento,</w:delText>
        </w:r>
        <w:r w:rsidR="00252A71" w:rsidRPr="00402D0D" w:rsidDel="00613EF9">
          <w:delText xml:space="preserve"> hasta el fin</w:delText>
        </w:r>
        <w:r w:rsidR="001C38A4" w:rsidRPr="00402D0D" w:rsidDel="00613EF9">
          <w:delText>al del periodo de programación</w:delText>
        </w:r>
        <w:r w:rsidR="00203A61" w:rsidRPr="00402D0D" w:rsidDel="00613EF9">
          <w:delText xml:space="preserve"> (activación directa</w:delText>
        </w:r>
      </w:del>
      <w:r w:rsidR="00203A61" w:rsidRPr="00402D0D">
        <w:t>).</w:t>
      </w:r>
      <w:ins w:id="164" w:author="Red Eléctrica" w:date="2020-12-13T21:08:00Z">
        <w:r w:rsidR="00613EF9">
          <w:t xml:space="preserve"> </w:t>
        </w:r>
        <w:r w:rsidR="00D155C0">
          <w:t xml:space="preserve">La duración de esta activación será siempre de 15 minutos y será realizada </w:t>
        </w:r>
      </w:ins>
      <w:ins w:id="165" w:author="Red Eléctrica" w:date="2021-01-21T19:52:00Z">
        <w:r w:rsidR="00A83BE5">
          <w:t>utilizando</w:t>
        </w:r>
      </w:ins>
      <w:ins w:id="166" w:author="Red Eléctrica" w:date="2020-12-13T21:08:00Z">
        <w:r w:rsidR="00D155C0">
          <w:t xml:space="preserve"> </w:t>
        </w:r>
      </w:ins>
      <w:ins w:id="167" w:author="Red Eléctrica" w:date="2021-01-21T19:52:00Z">
        <w:r w:rsidR="000763B2">
          <w:t>todas las</w:t>
        </w:r>
      </w:ins>
      <w:ins w:id="168" w:author="Red Eléctrica" w:date="2020-12-13T21:08:00Z">
        <w:r w:rsidR="000763B2">
          <w:t xml:space="preserve"> </w:t>
        </w:r>
        <w:r w:rsidR="00D155C0">
          <w:t xml:space="preserve">ofertas </w:t>
        </w:r>
      </w:ins>
      <w:ins w:id="169" w:author="Red Eléctrica" w:date="2021-01-21T19:52:00Z">
        <w:r w:rsidR="00A83BE5">
          <w:t>enviadas</w:t>
        </w:r>
        <w:r w:rsidR="00D155C0" w:rsidDel="00B44873">
          <w:t xml:space="preserve"> </w:t>
        </w:r>
      </w:ins>
      <w:ins w:id="170" w:author="Red Eléctrica" w:date="2020-12-13T21:08:00Z">
        <w:r w:rsidR="00D155C0">
          <w:t xml:space="preserve">por los participantes del mercado </w:t>
        </w:r>
      </w:ins>
      <w:ins w:id="171" w:author="Red Eléctrica" w:date="2021-03-29T21:37:00Z">
        <w:r w:rsidR="00661D68">
          <w:t>(</w:t>
        </w:r>
      </w:ins>
      <w:ins w:id="172" w:author="Red Eléctrica" w:date="2020-12-13T21:08:00Z">
        <w:r w:rsidR="00D155C0">
          <w:t>tipos</w:t>
        </w:r>
      </w:ins>
      <w:ins w:id="173" w:author="Ingelmo Ingelmo, Francisco Javier" w:date="2021-01-08T08:50:00Z">
        <w:r w:rsidR="00D155C0">
          <w:t xml:space="preserve"> </w:t>
        </w:r>
      </w:ins>
      <w:ins w:id="174" w:author="Red Eléctrica" w:date="2020-12-13T21:08:00Z">
        <w:r w:rsidR="00D155C0">
          <w:t>programado y directo</w:t>
        </w:r>
      </w:ins>
      <w:ins w:id="175" w:author="Red Eléctrica" w:date="2021-03-29T21:37:00Z">
        <w:r w:rsidR="00661D68">
          <w:t>)</w:t>
        </w:r>
      </w:ins>
      <w:ins w:id="176" w:author="Red Eléctrica" w:date="2020-12-13T21:09:00Z">
        <w:r w:rsidR="00BA666E">
          <w:t>.</w:t>
        </w:r>
      </w:ins>
    </w:p>
    <w:p w14:paraId="48859586" w14:textId="74C9CE42" w:rsidR="00104517" w:rsidRPr="00104517" w:rsidRDefault="00104517" w:rsidP="00104517">
      <w:pPr>
        <w:pStyle w:val="ListParagraph"/>
        <w:numPr>
          <w:ilvl w:val="0"/>
          <w:numId w:val="36"/>
        </w:numPr>
        <w:rPr>
          <w:ins w:id="177" w:author="Red Eléctrica" w:date="2021-03-24T21:07:00Z"/>
        </w:rPr>
      </w:pPr>
      <w:ins w:id="178" w:author="Red Eléctrica" w:date="2021-03-24T21:07:00Z">
        <w:r>
          <w:t>Activación directa: En cualquier momento, atendiendo a las necesidades de balance del sistema eléctrico, el OS podrá realizar activaciones directas de ofertas de regulación terciaria, respetando en todo momento el tiempo de activación de 15 minutos. Esta activación tendrá</w:t>
        </w:r>
      </w:ins>
      <w:ins w:id="179" w:author="Laura Moreno" w:date="2021-06-14T09:42:00Z">
        <w:r w:rsidR="005A5E49">
          <w:t xml:space="preserve"> </w:t>
        </w:r>
      </w:ins>
      <w:ins w:id="180" w:author="Red Eléctrica" w:date="2021-03-29T21:37:00Z">
        <w:r w:rsidR="00A4584F">
          <w:t>una</w:t>
        </w:r>
      </w:ins>
      <w:ins w:id="181" w:author="Red Eléctrica" w:date="2021-03-24T21:07:00Z">
        <w:r>
          <w:t xml:space="preserve"> duración variable (como máximo de 30 min), desde el inicio de su programación en un periodo cuarto</w:t>
        </w:r>
      </w:ins>
      <w:r w:rsidR="006E76DA">
        <w:t xml:space="preserve"> </w:t>
      </w:r>
      <w:ins w:id="182" w:author="Red Eléctrica" w:date="2021-03-24T21:07:00Z">
        <w:r>
          <w:t>horario determinado y hasta la finalización del siguiente periodo de programación cuarto</w:t>
        </w:r>
      </w:ins>
      <w:ins w:id="183" w:author="Poza Sanchez, Elena" w:date="2021-03-26T13:02:00Z">
        <w:r w:rsidR="006E76DA">
          <w:t xml:space="preserve"> </w:t>
        </w:r>
      </w:ins>
      <w:ins w:id="184" w:author="Red Eléctrica" w:date="2021-03-24T21:07:00Z">
        <w:r>
          <w:t>horario. Está asignación será realizada únicamente utilizando ofertas enviadas por los participantes del mercado marcadas como tipo directo.</w:t>
        </w:r>
      </w:ins>
    </w:p>
    <w:p w14:paraId="50D033ED" w14:textId="77777777" w:rsidR="00487B1A" w:rsidRDefault="00487B1A" w:rsidP="00307A5B">
      <w:pPr>
        <w:pStyle w:val="Heading3"/>
        <w:numPr>
          <w:ilvl w:val="0"/>
          <w:numId w:val="0"/>
        </w:numPr>
        <w:spacing w:before="120"/>
        <w:rPr>
          <w:ins w:id="185" w:author="Red Eléctrica" w:date="2020-12-13T21:10:00Z"/>
        </w:rPr>
      </w:pPr>
      <w:ins w:id="186" w:author="Red Eléctrica" w:date="2020-12-13T21:09:00Z">
        <w:r>
          <w:t>En ambos tipos de activación, e</w:t>
        </w:r>
      </w:ins>
      <w:del w:id="187" w:author="Red Eléctrica" w:date="2020-12-13T21:09:00Z">
        <w:r w:rsidR="00613322" w:rsidRPr="00402D0D" w:rsidDel="00487B1A">
          <w:delText>E</w:delText>
        </w:r>
      </w:del>
      <w:r w:rsidR="00613322" w:rsidRPr="00402D0D">
        <w:t>l</w:t>
      </w:r>
      <w:r w:rsidR="00613322" w:rsidRPr="003B1D5B">
        <w:t xml:space="preserve"> </w:t>
      </w:r>
      <w:r w:rsidR="00F74C57" w:rsidRPr="00402D0D">
        <w:t>OS</w:t>
      </w:r>
      <w:r w:rsidR="00907A41" w:rsidRPr="00402D0D">
        <w:t xml:space="preserve"> realizará</w:t>
      </w:r>
      <w:r w:rsidR="00613322" w:rsidRPr="003B1D5B">
        <w:t xml:space="preserve"> </w:t>
      </w:r>
      <w:r w:rsidR="00907A41" w:rsidRPr="003B1D5B">
        <w:t>la</w:t>
      </w:r>
      <w:r w:rsidR="00EA4B8E" w:rsidRPr="00402D0D">
        <w:t xml:space="preserve"> asignación </w:t>
      </w:r>
      <w:r w:rsidR="00A257E9" w:rsidRPr="00402D0D">
        <w:t xml:space="preserve">de ofertas </w:t>
      </w:r>
      <w:r w:rsidR="00EA4B8E" w:rsidRPr="00402D0D">
        <w:t>para la</w:t>
      </w:r>
      <w:r w:rsidR="00613322" w:rsidRPr="003B1D5B">
        <w:t xml:space="preserve"> </w:t>
      </w:r>
      <w:r w:rsidR="00613322" w:rsidRPr="00402D0D">
        <w:t>prestación</w:t>
      </w:r>
      <w:r w:rsidR="00613322" w:rsidRPr="003B1D5B">
        <w:t xml:space="preserve"> </w:t>
      </w:r>
      <w:r w:rsidR="00613322" w:rsidRPr="00402D0D">
        <w:t>del</w:t>
      </w:r>
      <w:r w:rsidR="00613322" w:rsidRPr="003B1D5B">
        <w:t xml:space="preserve"> </w:t>
      </w:r>
      <w:r w:rsidR="00613322" w:rsidRPr="00402D0D">
        <w:t>servicio</w:t>
      </w:r>
      <w:r w:rsidR="00EA4B8E" w:rsidRPr="00402D0D">
        <w:t xml:space="preserve"> </w:t>
      </w:r>
      <w:r w:rsidR="002B6B10" w:rsidRPr="00402D0D">
        <w:t xml:space="preserve">de regulación terciaria </w:t>
      </w:r>
      <w:r w:rsidR="00EA4B8E" w:rsidRPr="00402D0D">
        <w:t xml:space="preserve">aplicando </w:t>
      </w:r>
      <w:r w:rsidR="00613322" w:rsidRPr="00402D0D">
        <w:t>criterios</w:t>
      </w:r>
      <w:r w:rsidR="00613322" w:rsidRPr="003B1D5B">
        <w:t xml:space="preserve"> </w:t>
      </w:r>
      <w:r w:rsidR="00613322" w:rsidRPr="00402D0D">
        <w:t>de</w:t>
      </w:r>
      <w:r w:rsidR="00613322" w:rsidRPr="003B1D5B">
        <w:t xml:space="preserve"> </w:t>
      </w:r>
      <w:r w:rsidR="00613322" w:rsidRPr="00402D0D">
        <w:t>mínimo</w:t>
      </w:r>
      <w:r w:rsidR="00F849E4" w:rsidRPr="00402D0D">
        <w:t xml:space="preserve"> </w:t>
      </w:r>
      <w:r w:rsidR="00613322" w:rsidRPr="00402D0D">
        <w:t>co</w:t>
      </w:r>
      <w:r w:rsidR="00613322" w:rsidRPr="003B1D5B">
        <w:t>s</w:t>
      </w:r>
      <w:r w:rsidR="00613322" w:rsidRPr="00402D0D">
        <w:t>te, teni</w:t>
      </w:r>
      <w:r w:rsidR="00613322" w:rsidRPr="003B1D5B">
        <w:t>e</w:t>
      </w:r>
      <w:r w:rsidR="00613322" w:rsidRPr="00402D0D">
        <w:t>ndo</w:t>
      </w:r>
      <w:r w:rsidR="00613322" w:rsidRPr="003B1D5B">
        <w:t xml:space="preserve"> </w:t>
      </w:r>
      <w:r w:rsidR="00613322" w:rsidRPr="00402D0D">
        <w:t>en cuenta</w:t>
      </w:r>
      <w:r w:rsidR="00613322" w:rsidRPr="003B1D5B">
        <w:t xml:space="preserve"> </w:t>
      </w:r>
      <w:r w:rsidR="00613322" w:rsidRPr="00402D0D">
        <w:t>las ofer</w:t>
      </w:r>
      <w:r w:rsidR="00613322" w:rsidRPr="003B1D5B">
        <w:t>t</w:t>
      </w:r>
      <w:r w:rsidR="00613322" w:rsidRPr="00402D0D">
        <w:t>as</w:t>
      </w:r>
      <w:r w:rsidR="00613322" w:rsidRPr="003B1D5B">
        <w:t xml:space="preserve"> </w:t>
      </w:r>
      <w:r w:rsidR="00613322" w:rsidRPr="00402D0D">
        <w:t>existentes</w:t>
      </w:r>
      <w:r w:rsidR="00613322" w:rsidRPr="003B1D5B">
        <w:t xml:space="preserve"> </w:t>
      </w:r>
      <w:r w:rsidR="00613322" w:rsidRPr="00402D0D">
        <w:t>en</w:t>
      </w:r>
      <w:r w:rsidR="00613322" w:rsidRPr="003B1D5B">
        <w:t xml:space="preserve"> e</w:t>
      </w:r>
      <w:r w:rsidR="00613322" w:rsidRPr="00402D0D">
        <w:t>l moment</w:t>
      </w:r>
      <w:r w:rsidR="00613322" w:rsidRPr="003B1D5B">
        <w:t>o</w:t>
      </w:r>
      <w:r w:rsidR="00613322" w:rsidRPr="00402D0D">
        <w:t xml:space="preserve"> de</w:t>
      </w:r>
      <w:r w:rsidR="00613322" w:rsidRPr="003B1D5B">
        <w:t xml:space="preserve"> </w:t>
      </w:r>
      <w:r w:rsidR="00613322" w:rsidRPr="00402D0D">
        <w:t>proceder</w:t>
      </w:r>
      <w:r w:rsidR="00613322" w:rsidRPr="003B1D5B">
        <w:t xml:space="preserve"> a</w:t>
      </w:r>
      <w:r w:rsidR="00613322" w:rsidRPr="00402D0D">
        <w:t xml:space="preserve"> s</w:t>
      </w:r>
      <w:r w:rsidR="00613322" w:rsidRPr="003B1D5B">
        <w:t>u</w:t>
      </w:r>
      <w:r w:rsidR="00613322" w:rsidRPr="00402D0D">
        <w:t xml:space="preserve"> asignación.</w:t>
      </w:r>
    </w:p>
    <w:p w14:paraId="569488BE" w14:textId="0BACB920" w:rsidR="008B3D38" w:rsidRPr="00402D0D" w:rsidRDefault="004A0B73" w:rsidP="004A0B73">
      <w:pPr>
        <w:pStyle w:val="Heading3"/>
        <w:numPr>
          <w:ilvl w:val="0"/>
          <w:numId w:val="0"/>
        </w:numPr>
        <w:spacing w:before="120"/>
      </w:pPr>
      <w:r w:rsidRPr="00402D0D">
        <w:t xml:space="preserve">El algoritmo </w:t>
      </w:r>
      <w:r w:rsidR="00FA7257" w:rsidRPr="00402D0D">
        <w:t xml:space="preserve">de regulación terciaria </w:t>
      </w:r>
      <w:r w:rsidR="00293096" w:rsidRPr="00402D0D">
        <w:t xml:space="preserve">realizará </w:t>
      </w:r>
      <w:r w:rsidR="00BE053E" w:rsidRPr="00402D0D">
        <w:t>el</w:t>
      </w:r>
      <w:r w:rsidR="00293096" w:rsidRPr="00402D0D">
        <w:t xml:space="preserve"> </w:t>
      </w:r>
      <w:r w:rsidR="006C61B6" w:rsidRPr="00402D0D">
        <w:t>correspondiente</w:t>
      </w:r>
      <w:r w:rsidR="00FA7257" w:rsidRPr="00402D0D">
        <w:t xml:space="preserve"> control </w:t>
      </w:r>
      <w:r w:rsidR="006C61B6" w:rsidRPr="00402D0D">
        <w:t xml:space="preserve">en el proceso de asignación </w:t>
      </w:r>
      <w:r w:rsidR="00BE053E" w:rsidRPr="00402D0D">
        <w:t>al objeto de</w:t>
      </w:r>
      <w:r w:rsidR="009A7A48" w:rsidRPr="00402D0D">
        <w:t xml:space="preserve"> que </w:t>
      </w:r>
      <w:r w:rsidR="00BE053E" w:rsidRPr="00402D0D">
        <w:t xml:space="preserve">las asignaciones de regulación terciaria respeten las limitaciones </w:t>
      </w:r>
      <w:r w:rsidR="00E5723F" w:rsidRPr="00402D0D">
        <w:t>establecidas por seguridad del sistema</w:t>
      </w:r>
      <w:ins w:id="188" w:author="Red Eléctrica" w:date="2020-12-13T21:10:00Z">
        <w:r w:rsidR="00513BDB">
          <w:t xml:space="preserve">, así como las limitaciones de potencia máxima o potencia contratada de las unidades de programación, </w:t>
        </w:r>
      </w:ins>
      <w:ins w:id="189" w:author="Red Eléctrica" w:date="2021-03-29T21:38:00Z">
        <w:r w:rsidR="00C546D5">
          <w:t xml:space="preserve">y </w:t>
        </w:r>
      </w:ins>
      <w:ins w:id="190" w:author="Red Eléctrica" w:date="2020-12-13T21:10:00Z">
        <w:r w:rsidR="00513BDB">
          <w:t>teniendo en cuenta</w:t>
        </w:r>
      </w:ins>
      <w:ins w:id="191" w:author="Poza Sanchez, Elena" w:date="2021-03-26T13:06:00Z">
        <w:r w:rsidR="00C546D5">
          <w:t xml:space="preserve"> </w:t>
        </w:r>
      </w:ins>
      <w:ins w:id="192" w:author="Red Eléctrica" w:date="2021-03-29T21:38:00Z">
        <w:r w:rsidR="007A665B">
          <w:t>también</w:t>
        </w:r>
      </w:ins>
      <w:ins w:id="193" w:author="Red Eléctrica" w:date="2020-12-13T21:10:00Z">
        <w:r w:rsidR="00513BDB">
          <w:t xml:space="preserve"> las comunicaciones de indisponibilidades enviadas por el participante del mercado</w:t>
        </w:r>
      </w:ins>
      <w:r w:rsidR="00E5723F" w:rsidRPr="00402D0D">
        <w:t>.</w:t>
      </w:r>
    </w:p>
    <w:p w14:paraId="7165AEDF" w14:textId="77777777" w:rsidR="00563C12" w:rsidRPr="00402D0D" w:rsidRDefault="00586E25" w:rsidP="00563C12">
      <w:pPr>
        <w:pStyle w:val="Heading3"/>
        <w:numPr>
          <w:ilvl w:val="0"/>
          <w:numId w:val="0"/>
        </w:numPr>
        <w:spacing w:before="120"/>
        <w:rPr>
          <w:ins w:id="194" w:author="Red Eléctrica" w:date="2021-03-23T11:27:00Z"/>
        </w:rPr>
      </w:pPr>
      <w:r w:rsidRPr="00402D0D">
        <w:t>La asignación de una oferta de reserva de regulación terciaria en un instante determinado</w:t>
      </w:r>
      <w:r w:rsidR="00C5389B" w:rsidRPr="00402D0D">
        <w:t xml:space="preserve"> y</w:t>
      </w:r>
      <w:r w:rsidRPr="00402D0D">
        <w:t xml:space="preserve"> mantenida durante un cierto período de tiempo equivale a la aplicación de un redespacho de energía sobre el programa de energía previo de dicha unidad de programación.</w:t>
      </w:r>
      <w:r w:rsidR="00183219" w:rsidRPr="00402D0D">
        <w:t xml:space="preserve"> </w:t>
      </w:r>
      <w:r w:rsidRPr="00402D0D">
        <w:t xml:space="preserve">Este redespacho es calculado en base al producto de la variación de potencia asociada a la oferta de regulación terciaria asignada por el tiempo en el que se mantiene dicha asignación. </w:t>
      </w:r>
      <w:ins w:id="195" w:author="Red Eléctrica" w:date="2021-03-23T11:27:00Z">
        <w:r w:rsidR="00563C12" w:rsidRPr="00402D0D">
          <w:t xml:space="preserve">Las unidades de programación </w:t>
        </w:r>
        <w:r w:rsidR="00563C12">
          <w:t>que resulten asignadas en</w:t>
        </w:r>
        <w:r w:rsidR="00563C12" w:rsidRPr="00402D0D">
          <w:t xml:space="preserve"> el servicio de regulación terciaria modificarán su programa de energía.</w:t>
        </w:r>
      </w:ins>
    </w:p>
    <w:p w14:paraId="6BDAE7C1" w14:textId="29D50164" w:rsidR="00791F96" w:rsidRPr="00402D0D" w:rsidRDefault="00791F96" w:rsidP="0039250C">
      <w:r w:rsidRPr="00402D0D">
        <w:rPr>
          <w:spacing w:val="1"/>
        </w:rPr>
        <w:t>L</w:t>
      </w:r>
      <w:r w:rsidRPr="00402D0D">
        <w:t>a</w:t>
      </w:r>
      <w:r w:rsidRPr="00402D0D">
        <w:rPr>
          <w:spacing w:val="21"/>
        </w:rPr>
        <w:t xml:space="preserve"> </w:t>
      </w:r>
      <w:r w:rsidRPr="00402D0D">
        <w:rPr>
          <w:spacing w:val="1"/>
        </w:rPr>
        <w:t>energí</w:t>
      </w:r>
      <w:r w:rsidRPr="00402D0D">
        <w:t>a</w:t>
      </w:r>
      <w:r w:rsidRPr="00402D0D">
        <w:rPr>
          <w:spacing w:val="21"/>
        </w:rPr>
        <w:t xml:space="preserve"> </w:t>
      </w:r>
      <w:r w:rsidRPr="00402D0D">
        <w:rPr>
          <w:spacing w:val="1"/>
        </w:rPr>
        <w:t>d</w:t>
      </w:r>
      <w:r w:rsidRPr="00402D0D">
        <w:t>e</w:t>
      </w:r>
      <w:r w:rsidRPr="00402D0D">
        <w:rPr>
          <w:spacing w:val="20"/>
        </w:rPr>
        <w:t xml:space="preserve"> </w:t>
      </w:r>
      <w:r w:rsidRPr="00402D0D">
        <w:rPr>
          <w:spacing w:val="1"/>
        </w:rPr>
        <w:t>regulació</w:t>
      </w:r>
      <w:r w:rsidRPr="00402D0D">
        <w:t>n</w:t>
      </w:r>
      <w:r w:rsidRPr="00402D0D">
        <w:rPr>
          <w:spacing w:val="20"/>
        </w:rPr>
        <w:t xml:space="preserve"> </w:t>
      </w:r>
      <w:r w:rsidRPr="00402D0D">
        <w:rPr>
          <w:spacing w:val="1"/>
        </w:rPr>
        <w:t>terciari</w:t>
      </w:r>
      <w:r w:rsidRPr="00402D0D">
        <w:t>a</w:t>
      </w:r>
      <w:r w:rsidRPr="00402D0D">
        <w:rPr>
          <w:spacing w:val="21"/>
        </w:rPr>
        <w:t xml:space="preserve"> </w:t>
      </w:r>
      <w:r w:rsidRPr="00402D0D">
        <w:rPr>
          <w:spacing w:val="1"/>
        </w:rPr>
        <w:t>asignada ser</w:t>
      </w:r>
      <w:r w:rsidRPr="00402D0D">
        <w:t>á</w:t>
      </w:r>
      <w:r w:rsidRPr="00402D0D">
        <w:rPr>
          <w:spacing w:val="21"/>
        </w:rPr>
        <w:t xml:space="preserve"> </w:t>
      </w:r>
      <w:r w:rsidRPr="00402D0D">
        <w:rPr>
          <w:spacing w:val="1"/>
        </w:rPr>
        <w:t>valorad</w:t>
      </w:r>
      <w:r w:rsidRPr="00402D0D">
        <w:t>a</w:t>
      </w:r>
      <w:r w:rsidRPr="00402D0D">
        <w:rPr>
          <w:spacing w:val="20"/>
        </w:rPr>
        <w:t xml:space="preserve"> </w:t>
      </w:r>
      <w:r w:rsidRPr="00402D0D">
        <w:rPr>
          <w:spacing w:val="1"/>
        </w:rPr>
        <w:t>a</w:t>
      </w:r>
      <w:r w:rsidRPr="00402D0D">
        <w:t>l</w:t>
      </w:r>
      <w:r w:rsidRPr="00402D0D">
        <w:rPr>
          <w:spacing w:val="20"/>
        </w:rPr>
        <w:t xml:space="preserve"> </w:t>
      </w:r>
      <w:r w:rsidRPr="00402D0D">
        <w:rPr>
          <w:spacing w:val="1"/>
        </w:rPr>
        <w:t>preci</w:t>
      </w:r>
      <w:r w:rsidRPr="00402D0D">
        <w:t>o</w:t>
      </w:r>
      <w:r w:rsidRPr="00402D0D">
        <w:rPr>
          <w:spacing w:val="20"/>
        </w:rPr>
        <w:t xml:space="preserve"> </w:t>
      </w:r>
      <w:r w:rsidRPr="00402D0D">
        <w:rPr>
          <w:spacing w:val="1"/>
        </w:rPr>
        <w:t>margina</w:t>
      </w:r>
      <w:r w:rsidRPr="00402D0D">
        <w:t>l</w:t>
      </w:r>
      <w:r w:rsidRPr="00402D0D">
        <w:rPr>
          <w:spacing w:val="21"/>
        </w:rPr>
        <w:t xml:space="preserve"> </w:t>
      </w:r>
      <w:r w:rsidRPr="00402D0D">
        <w:rPr>
          <w:spacing w:val="1"/>
        </w:rPr>
        <w:t>resultante del proceso de asignación</w:t>
      </w:r>
      <w:r w:rsidRPr="00402D0D">
        <w:rPr>
          <w:spacing w:val="-2"/>
        </w:rPr>
        <w:t xml:space="preserve"> </w:t>
      </w:r>
      <w:r w:rsidRPr="00402D0D">
        <w:t>en</w:t>
      </w:r>
      <w:r w:rsidRPr="00402D0D">
        <w:rPr>
          <w:spacing w:val="-2"/>
        </w:rPr>
        <w:t xml:space="preserve"> </w:t>
      </w:r>
      <w:r w:rsidRPr="00402D0D">
        <w:t>cada</w:t>
      </w:r>
      <w:r w:rsidRPr="00402D0D">
        <w:rPr>
          <w:spacing w:val="-2"/>
        </w:rPr>
        <w:t xml:space="preserve"> </w:t>
      </w:r>
      <w:r w:rsidRPr="00402D0D">
        <w:t>período</w:t>
      </w:r>
      <w:r w:rsidRPr="00402D0D">
        <w:rPr>
          <w:spacing w:val="-2"/>
        </w:rPr>
        <w:t xml:space="preserve"> </w:t>
      </w:r>
      <w:r w:rsidRPr="00402D0D">
        <w:t>de</w:t>
      </w:r>
      <w:r w:rsidRPr="00402D0D">
        <w:rPr>
          <w:spacing w:val="-2"/>
        </w:rPr>
        <w:t xml:space="preserve"> </w:t>
      </w:r>
      <w:r w:rsidRPr="00402D0D">
        <w:t>programación</w:t>
      </w:r>
      <w:ins w:id="196" w:author="Red Eléctrica" w:date="2021-03-29T21:38:00Z">
        <w:r w:rsidR="002317B4">
          <w:t xml:space="preserve"> cuarto horario</w:t>
        </w:r>
      </w:ins>
      <w:r w:rsidRPr="00402D0D">
        <w:t>,</w:t>
      </w:r>
      <w:r w:rsidRPr="00402D0D">
        <w:rPr>
          <w:spacing w:val="-2"/>
        </w:rPr>
        <w:t xml:space="preserve"> </w:t>
      </w:r>
      <w:ins w:id="197" w:author="Red Eléctrica" w:date="2020-12-13T21:10:00Z">
        <w:r w:rsidR="00513BDB">
          <w:rPr>
            <w:spacing w:val="-2"/>
          </w:rPr>
          <w:t xml:space="preserve">para cada tipo de activación y </w:t>
        </w:r>
      </w:ins>
      <w:r w:rsidRPr="00402D0D">
        <w:t xml:space="preserve">para cada sentido de asignación </w:t>
      </w:r>
      <w:r w:rsidRPr="00402D0D">
        <w:rPr>
          <w:spacing w:val="25"/>
        </w:rPr>
        <w:t>(</w:t>
      </w:r>
      <w:r w:rsidRPr="00402D0D">
        <w:rPr>
          <w:spacing w:val="3"/>
        </w:rPr>
        <w:t>subi</w:t>
      </w:r>
      <w:r w:rsidRPr="00402D0D">
        <w:t>r/</w:t>
      </w:r>
      <w:r w:rsidRPr="00402D0D">
        <w:rPr>
          <w:spacing w:val="3"/>
        </w:rPr>
        <w:t>baja</w:t>
      </w:r>
      <w:r w:rsidRPr="00402D0D">
        <w:rPr>
          <w:spacing w:val="-9"/>
        </w:rPr>
        <w:t>r)</w:t>
      </w:r>
      <w:r w:rsidRPr="00402D0D">
        <w:t>.</w:t>
      </w:r>
    </w:p>
    <w:p w14:paraId="6944B62B" w14:textId="0EA63DB9" w:rsidR="007759A3" w:rsidRPr="00402D0D" w:rsidDel="00F85418" w:rsidRDefault="00936517" w:rsidP="00183219">
      <w:pPr>
        <w:pStyle w:val="Heading3"/>
        <w:numPr>
          <w:ilvl w:val="0"/>
          <w:numId w:val="0"/>
        </w:numPr>
        <w:spacing w:before="120"/>
        <w:rPr>
          <w:del w:id="198" w:author="Red Eléctrica" w:date="2020-12-13T21:11:00Z"/>
        </w:rPr>
      </w:pPr>
      <w:del w:id="199" w:author="Red Eléctrica" w:date="2020-12-13T21:11:00Z">
        <w:r w:rsidRPr="00402D0D" w:rsidDel="00F85418">
          <w:delText xml:space="preserve">En el caso de que </w:delText>
        </w:r>
        <w:r w:rsidR="00613322" w:rsidRPr="00402D0D" w:rsidDel="00F85418">
          <w:delText xml:space="preserve">se asigne a una unidad de programación una oferta de regulación terciaria en un sentido, en el caso de que posteriormente, dentro de la misma hora, se presente la necesidad de asignar reserva de regulación terciaria en sentido opuesto, se asignará esta última mediante la reducción, en primer lugar, de las asignaciones que se hubieran efectuado con anterioridad en sentido contrario, sin afectar al precio marginal de la reserva de regulación terciaria en este nuevo sentido, siempre que dicha desasignación parcial o total sea suficiente. </w:delText>
        </w:r>
      </w:del>
    </w:p>
    <w:p w14:paraId="569488BF" w14:textId="0484FD62" w:rsidR="008B3D38" w:rsidRPr="00402D0D" w:rsidDel="007332C0" w:rsidRDefault="00613322" w:rsidP="00183219">
      <w:pPr>
        <w:pStyle w:val="Heading3"/>
        <w:numPr>
          <w:ilvl w:val="0"/>
          <w:numId w:val="0"/>
        </w:numPr>
        <w:spacing w:before="120"/>
        <w:rPr>
          <w:del w:id="200" w:author="Red Eléctrica" w:date="2021-03-22T20:27:00Z"/>
        </w:rPr>
      </w:pPr>
      <w:del w:id="201" w:author="Red Eléctrica" w:date="2020-12-13T21:11:00Z">
        <w:r w:rsidRPr="00402D0D" w:rsidDel="00F85418">
          <w:delText>La valoración económica de asignaciones de regulación terciaria a subir y a bajar será únicamente por la energía efectivamente solicitada en el intervalo de tiempo en el que se ha mantenido la asignación.</w:delText>
        </w:r>
      </w:del>
    </w:p>
    <w:p w14:paraId="7C780E08" w14:textId="59356B64" w:rsidR="00897CC2" w:rsidRPr="00402D0D" w:rsidDel="00563C12" w:rsidRDefault="00897CC2" w:rsidP="003B1D5B">
      <w:pPr>
        <w:pStyle w:val="Heading3"/>
        <w:numPr>
          <w:ilvl w:val="0"/>
          <w:numId w:val="0"/>
        </w:numPr>
        <w:spacing w:before="120"/>
        <w:rPr>
          <w:del w:id="202" w:author="Red Eléctrica" w:date="2021-03-23T11:27:00Z"/>
        </w:rPr>
      </w:pPr>
      <w:del w:id="203" w:author="Red Eléctrica" w:date="2021-03-23T11:27:00Z">
        <w:r w:rsidRPr="00402D0D" w:rsidDel="00563C12">
          <w:delText xml:space="preserve">Las unidades de programación </w:delText>
        </w:r>
      </w:del>
      <w:del w:id="204" w:author="Red Eléctrica" w:date="2020-12-13T21:11:00Z">
        <w:r w:rsidRPr="00402D0D" w:rsidDel="00F85418">
          <w:delText>habilitadas para la provisión</w:delText>
        </w:r>
      </w:del>
      <w:del w:id="205" w:author="Red Eléctrica" w:date="2021-03-23T11:27:00Z">
        <w:r w:rsidRPr="00402D0D" w:rsidDel="00563C12">
          <w:delText xml:space="preserve"> </w:delText>
        </w:r>
      </w:del>
      <w:del w:id="206" w:author="Red Eléctrica" w:date="2020-12-13T21:11:00Z">
        <w:r w:rsidRPr="00402D0D" w:rsidDel="005F298B">
          <w:delText>d</w:delText>
        </w:r>
      </w:del>
      <w:del w:id="207" w:author="Red Eléctrica" w:date="2021-03-23T11:27:00Z">
        <w:r w:rsidRPr="00402D0D" w:rsidDel="00563C12">
          <w:delText>el servicio de regulación terciaria modificarán su programa de energía</w:delText>
        </w:r>
      </w:del>
      <w:del w:id="208" w:author="Red Eléctrica" w:date="2020-12-13T21:11:00Z">
        <w:r w:rsidRPr="00402D0D" w:rsidDel="005F298B">
          <w:delText xml:space="preserve"> en caso de resultar asignadas en el proceso de asignación de regulación terciaria</w:delText>
        </w:r>
      </w:del>
      <w:del w:id="209" w:author="Red Eléctrica" w:date="2021-03-23T11:27:00Z">
        <w:r w:rsidRPr="00402D0D" w:rsidDel="00563C12">
          <w:delText>.</w:delText>
        </w:r>
      </w:del>
    </w:p>
    <w:p w14:paraId="366A1761" w14:textId="7CF9470E" w:rsidR="008F270D" w:rsidRDefault="008F270D" w:rsidP="008F270D">
      <w:pPr>
        <w:spacing w:before="120" w:after="0"/>
        <w:rPr>
          <w:ins w:id="210" w:author="Red Eléctrica" w:date="2021-03-22T20:27:00Z"/>
        </w:rPr>
      </w:pPr>
      <w:r w:rsidRPr="00402D0D">
        <w:t>En</w:t>
      </w:r>
      <w:r w:rsidRPr="00402D0D">
        <w:rPr>
          <w:spacing w:val="18"/>
        </w:rPr>
        <w:t xml:space="preserve"> </w:t>
      </w:r>
      <w:r w:rsidRPr="00402D0D">
        <w:t>el</w:t>
      </w:r>
      <w:r w:rsidRPr="00402D0D">
        <w:rPr>
          <w:spacing w:val="18"/>
        </w:rPr>
        <w:t xml:space="preserve"> </w:t>
      </w:r>
      <w:r w:rsidRPr="00402D0D">
        <w:t>anexo</w:t>
      </w:r>
      <w:r w:rsidRPr="00402D0D">
        <w:rPr>
          <w:spacing w:val="18"/>
        </w:rPr>
        <w:t xml:space="preserve"> </w:t>
      </w:r>
      <w:r w:rsidRPr="00402D0D">
        <w:t>II</w:t>
      </w:r>
      <w:r w:rsidRPr="00402D0D">
        <w:rPr>
          <w:spacing w:val="19"/>
        </w:rPr>
        <w:t xml:space="preserve"> </w:t>
      </w:r>
      <w:r w:rsidRPr="00402D0D">
        <w:t>de</w:t>
      </w:r>
      <w:r w:rsidRPr="00402D0D">
        <w:rPr>
          <w:spacing w:val="18"/>
        </w:rPr>
        <w:t xml:space="preserve"> </w:t>
      </w:r>
      <w:r w:rsidRPr="00402D0D">
        <w:t>este</w:t>
      </w:r>
      <w:r w:rsidRPr="00402D0D">
        <w:rPr>
          <w:spacing w:val="18"/>
        </w:rPr>
        <w:t xml:space="preserve"> </w:t>
      </w:r>
      <w:r w:rsidRPr="00402D0D">
        <w:t>procedimiento</w:t>
      </w:r>
      <w:r w:rsidRPr="00402D0D">
        <w:rPr>
          <w:spacing w:val="19"/>
        </w:rPr>
        <w:t xml:space="preserve"> </w:t>
      </w:r>
      <w:r w:rsidRPr="00402D0D">
        <w:t>se</w:t>
      </w:r>
      <w:r w:rsidRPr="00402D0D">
        <w:rPr>
          <w:spacing w:val="18"/>
        </w:rPr>
        <w:t xml:space="preserve"> </w:t>
      </w:r>
      <w:r w:rsidRPr="00402D0D">
        <w:t>resumen</w:t>
      </w:r>
      <w:r w:rsidRPr="00402D0D">
        <w:rPr>
          <w:spacing w:val="18"/>
        </w:rPr>
        <w:t xml:space="preserve"> </w:t>
      </w:r>
      <w:r w:rsidRPr="00402D0D">
        <w:t>las</w:t>
      </w:r>
      <w:r w:rsidRPr="00402D0D">
        <w:rPr>
          <w:spacing w:val="19"/>
        </w:rPr>
        <w:t xml:space="preserve"> </w:t>
      </w:r>
      <w:r w:rsidRPr="00402D0D">
        <w:t>principales</w:t>
      </w:r>
      <w:r w:rsidRPr="00402D0D">
        <w:rPr>
          <w:spacing w:val="18"/>
        </w:rPr>
        <w:t xml:space="preserve"> </w:t>
      </w:r>
      <w:r w:rsidRPr="00402D0D">
        <w:t>características</w:t>
      </w:r>
      <w:r w:rsidRPr="00402D0D">
        <w:rPr>
          <w:spacing w:val="18"/>
        </w:rPr>
        <w:t xml:space="preserve"> </w:t>
      </w:r>
      <w:r w:rsidRPr="00402D0D">
        <w:t>del algoritmo</w:t>
      </w:r>
      <w:r w:rsidRPr="00402D0D">
        <w:rPr>
          <w:spacing w:val="-1"/>
        </w:rPr>
        <w:t xml:space="preserve"> </w:t>
      </w:r>
      <w:r w:rsidRPr="00402D0D">
        <w:t>utilizado</w:t>
      </w:r>
      <w:r w:rsidRPr="00402D0D">
        <w:rPr>
          <w:spacing w:val="-1"/>
        </w:rPr>
        <w:t xml:space="preserve"> </w:t>
      </w:r>
      <w:r w:rsidRPr="00402D0D">
        <w:t>para</w:t>
      </w:r>
      <w:r w:rsidRPr="00402D0D">
        <w:rPr>
          <w:spacing w:val="-1"/>
        </w:rPr>
        <w:t xml:space="preserve"> </w:t>
      </w:r>
      <w:r w:rsidRPr="00402D0D">
        <w:t>la</w:t>
      </w:r>
      <w:r w:rsidRPr="00402D0D">
        <w:rPr>
          <w:spacing w:val="-1"/>
        </w:rPr>
        <w:t xml:space="preserve"> </w:t>
      </w:r>
      <w:r w:rsidRPr="00402D0D">
        <w:t>asignación</w:t>
      </w:r>
      <w:r w:rsidRPr="00402D0D">
        <w:rPr>
          <w:spacing w:val="-1"/>
        </w:rPr>
        <w:t xml:space="preserve"> </w:t>
      </w:r>
      <w:r w:rsidRPr="00402D0D">
        <w:t>de</w:t>
      </w:r>
      <w:r w:rsidRPr="00402D0D">
        <w:rPr>
          <w:spacing w:val="-1"/>
        </w:rPr>
        <w:t xml:space="preserve"> </w:t>
      </w:r>
      <w:r w:rsidRPr="00402D0D">
        <w:t>las</w:t>
      </w:r>
      <w:r w:rsidRPr="00402D0D">
        <w:rPr>
          <w:spacing w:val="-1"/>
        </w:rPr>
        <w:t xml:space="preserve"> </w:t>
      </w:r>
      <w:r w:rsidRPr="00402D0D">
        <w:t>ofertas</w:t>
      </w:r>
      <w:r w:rsidRPr="00402D0D">
        <w:rPr>
          <w:spacing w:val="-1"/>
        </w:rPr>
        <w:t xml:space="preserve"> </w:t>
      </w:r>
      <w:r w:rsidRPr="00402D0D">
        <w:t>de</w:t>
      </w:r>
      <w:r w:rsidRPr="00402D0D">
        <w:rPr>
          <w:spacing w:val="-1"/>
        </w:rPr>
        <w:t xml:space="preserve"> </w:t>
      </w:r>
      <w:r w:rsidRPr="00402D0D">
        <w:t>regulación</w:t>
      </w:r>
      <w:r w:rsidRPr="00402D0D">
        <w:rPr>
          <w:spacing w:val="-1"/>
        </w:rPr>
        <w:t xml:space="preserve"> </w:t>
      </w:r>
      <w:r w:rsidRPr="00402D0D">
        <w:t>terciaria.</w:t>
      </w:r>
    </w:p>
    <w:p w14:paraId="0227D59B" w14:textId="1011F084" w:rsidR="007332C0" w:rsidRPr="00402D0D" w:rsidRDefault="007332C0" w:rsidP="008F270D">
      <w:pPr>
        <w:spacing w:before="120" w:after="0"/>
        <w:rPr>
          <w:del w:id="211" w:author="Red Eléctrica" w:date="2021-03-24T21:14:00Z"/>
        </w:rPr>
      </w:pPr>
    </w:p>
    <w:p w14:paraId="0107248F" w14:textId="59B86DC5" w:rsidR="00227984" w:rsidRPr="00402D0D" w:rsidRDefault="00227984" w:rsidP="005A2839">
      <w:pPr>
        <w:pStyle w:val="Heading1"/>
        <w:numPr>
          <w:ilvl w:val="0"/>
          <w:numId w:val="8"/>
        </w:numPr>
        <w:spacing w:before="240" w:after="0"/>
        <w:ind w:left="283" w:hanging="357"/>
        <w:contextualSpacing w:val="0"/>
      </w:pPr>
      <w:r w:rsidRPr="00402D0D">
        <w:t xml:space="preserve">Mecanismo excepcional de </w:t>
      </w:r>
      <w:del w:id="212" w:author="Red Eléctrica" w:date="2021-03-25T12:03:00Z">
        <w:r w:rsidRPr="00402D0D">
          <w:delText>asignación</w:delText>
        </w:r>
      </w:del>
      <w:ins w:id="213" w:author="Red Eléctrica" w:date="2021-03-25T12:03:00Z">
        <w:r w:rsidR="00BA62B8">
          <w:t>resolución</w:t>
        </w:r>
      </w:ins>
      <w:r w:rsidRPr="00402D0D">
        <w:t>.</w:t>
      </w:r>
    </w:p>
    <w:p w14:paraId="0A1236C7" w14:textId="693D14F3" w:rsidR="00227984" w:rsidRDefault="00227984" w:rsidP="00227984">
      <w:pPr>
        <w:spacing w:before="120" w:after="0"/>
        <w:rPr>
          <w:ins w:id="214" w:author="Red Eléctrica" w:date="2020-12-13T21:13:00Z"/>
        </w:rPr>
      </w:pPr>
      <w:r w:rsidRPr="00402D0D">
        <w:rPr>
          <w:spacing w:val="1"/>
        </w:rPr>
        <w:t>E</w:t>
      </w:r>
      <w:r w:rsidRPr="00402D0D">
        <w:t>n</w:t>
      </w:r>
      <w:r w:rsidRPr="00402D0D">
        <w:rPr>
          <w:spacing w:val="21"/>
        </w:rPr>
        <w:t xml:space="preserve"> </w:t>
      </w:r>
      <w:r w:rsidRPr="00402D0D">
        <w:rPr>
          <w:spacing w:val="1"/>
        </w:rPr>
        <w:t>lo</w:t>
      </w:r>
      <w:r w:rsidRPr="00402D0D">
        <w:t>s</w:t>
      </w:r>
      <w:r w:rsidRPr="00402D0D">
        <w:rPr>
          <w:spacing w:val="21"/>
        </w:rPr>
        <w:t xml:space="preserve"> </w:t>
      </w:r>
      <w:r w:rsidRPr="00402D0D">
        <w:rPr>
          <w:spacing w:val="1"/>
        </w:rPr>
        <w:t>caso</w:t>
      </w:r>
      <w:r w:rsidRPr="00402D0D">
        <w:t>s</w:t>
      </w:r>
      <w:r w:rsidRPr="00402D0D">
        <w:rPr>
          <w:spacing w:val="21"/>
        </w:rPr>
        <w:t xml:space="preserve"> </w:t>
      </w:r>
      <w:r w:rsidRPr="00402D0D">
        <w:rPr>
          <w:spacing w:val="1"/>
        </w:rPr>
        <w:t>e</w:t>
      </w:r>
      <w:r w:rsidRPr="00402D0D">
        <w:t>n</w:t>
      </w:r>
      <w:r w:rsidRPr="00402D0D">
        <w:rPr>
          <w:spacing w:val="21"/>
        </w:rPr>
        <w:t xml:space="preserve"> </w:t>
      </w:r>
      <w:r w:rsidRPr="00402D0D">
        <w:rPr>
          <w:spacing w:val="1"/>
        </w:rPr>
        <w:t>lo</w:t>
      </w:r>
      <w:r w:rsidRPr="00402D0D">
        <w:t>s</w:t>
      </w:r>
      <w:r w:rsidRPr="00402D0D">
        <w:rPr>
          <w:spacing w:val="21"/>
        </w:rPr>
        <w:t xml:space="preserve"> </w:t>
      </w:r>
      <w:r w:rsidRPr="00402D0D">
        <w:rPr>
          <w:spacing w:val="1"/>
        </w:rPr>
        <w:t>que</w:t>
      </w:r>
      <w:r w:rsidRPr="00402D0D">
        <w:t>,</w:t>
      </w:r>
      <w:r w:rsidRPr="00402D0D">
        <w:rPr>
          <w:spacing w:val="21"/>
        </w:rPr>
        <w:t xml:space="preserve"> </w:t>
      </w:r>
      <w:r w:rsidRPr="00402D0D">
        <w:rPr>
          <w:spacing w:val="1"/>
        </w:rPr>
        <w:t>po</w:t>
      </w:r>
      <w:r w:rsidRPr="00402D0D">
        <w:t>r</w:t>
      </w:r>
      <w:r w:rsidRPr="00402D0D">
        <w:rPr>
          <w:spacing w:val="21"/>
        </w:rPr>
        <w:t xml:space="preserve"> </w:t>
      </w:r>
      <w:r w:rsidRPr="00402D0D">
        <w:rPr>
          <w:spacing w:val="1"/>
        </w:rPr>
        <w:t>razone</w:t>
      </w:r>
      <w:r w:rsidRPr="00402D0D">
        <w:t>s</w:t>
      </w:r>
      <w:r w:rsidRPr="00402D0D">
        <w:rPr>
          <w:spacing w:val="21"/>
        </w:rPr>
        <w:t xml:space="preserve"> </w:t>
      </w:r>
      <w:r w:rsidRPr="00402D0D">
        <w:rPr>
          <w:spacing w:val="1"/>
        </w:rPr>
        <w:t>d</w:t>
      </w:r>
      <w:r w:rsidRPr="00402D0D">
        <w:t>e</w:t>
      </w:r>
      <w:r w:rsidRPr="00402D0D">
        <w:rPr>
          <w:spacing w:val="21"/>
        </w:rPr>
        <w:t xml:space="preserve"> </w:t>
      </w:r>
      <w:r w:rsidR="0046660F" w:rsidRPr="00402D0D">
        <w:rPr>
          <w:spacing w:val="1"/>
        </w:rPr>
        <w:t>emergencia</w:t>
      </w:r>
      <w:r w:rsidRPr="00402D0D">
        <w:t>,</w:t>
      </w:r>
      <w:r w:rsidRPr="00402D0D">
        <w:rPr>
          <w:spacing w:val="21"/>
        </w:rPr>
        <w:t xml:space="preserve"> </w:t>
      </w:r>
      <w:r w:rsidRPr="00402D0D">
        <w:rPr>
          <w:spacing w:val="1"/>
        </w:rPr>
        <w:t>ausenci</w:t>
      </w:r>
      <w:r w:rsidRPr="00402D0D">
        <w:t>a</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oferta</w:t>
      </w:r>
      <w:r w:rsidRPr="00402D0D">
        <w:t>s</w:t>
      </w:r>
      <w:r w:rsidRPr="00402D0D">
        <w:rPr>
          <w:spacing w:val="21"/>
        </w:rPr>
        <w:t xml:space="preserve"> </w:t>
      </w:r>
      <w:r w:rsidRPr="00402D0D">
        <w:rPr>
          <w:spacing w:val="1"/>
        </w:rPr>
        <w:t>po</w:t>
      </w:r>
      <w:r w:rsidRPr="00402D0D">
        <w:t>r</w:t>
      </w:r>
      <w:r w:rsidRPr="00402D0D">
        <w:rPr>
          <w:spacing w:val="21"/>
        </w:rPr>
        <w:t xml:space="preserve"> </w:t>
      </w:r>
      <w:r w:rsidRPr="00402D0D">
        <w:rPr>
          <w:spacing w:val="1"/>
        </w:rPr>
        <w:t xml:space="preserve">fuerza </w:t>
      </w:r>
      <w:r w:rsidRPr="00402D0D">
        <w:t>mayo</w:t>
      </w:r>
      <w:r w:rsidRPr="00402D0D">
        <w:rPr>
          <w:spacing w:val="-12"/>
        </w:rPr>
        <w:t>r</w:t>
      </w:r>
      <w:r w:rsidRPr="00402D0D">
        <w:t>,</w:t>
      </w:r>
      <w:r w:rsidRPr="00402D0D">
        <w:rPr>
          <w:spacing w:val="4"/>
        </w:rPr>
        <w:t xml:space="preserve"> </w:t>
      </w:r>
      <w:r w:rsidRPr="00402D0D">
        <w:t>o</w:t>
      </w:r>
      <w:r w:rsidRPr="00402D0D">
        <w:rPr>
          <w:spacing w:val="5"/>
        </w:rPr>
        <w:t xml:space="preserve"> </w:t>
      </w:r>
      <w:r w:rsidRPr="00402D0D">
        <w:t>de</w:t>
      </w:r>
      <w:r w:rsidRPr="00402D0D">
        <w:rPr>
          <w:spacing w:val="5"/>
        </w:rPr>
        <w:t xml:space="preserve"> </w:t>
      </w:r>
      <w:r w:rsidRPr="00402D0D">
        <w:t>otra</w:t>
      </w:r>
      <w:r w:rsidRPr="00402D0D">
        <w:rPr>
          <w:spacing w:val="5"/>
        </w:rPr>
        <w:t xml:space="preserve"> </w:t>
      </w:r>
      <w:r w:rsidRPr="00402D0D">
        <w:t>índole</w:t>
      </w:r>
      <w:r w:rsidRPr="00402D0D">
        <w:rPr>
          <w:spacing w:val="5"/>
        </w:rPr>
        <w:t xml:space="preserve"> </w:t>
      </w:r>
      <w:r w:rsidRPr="00402D0D">
        <w:t>no</w:t>
      </w:r>
      <w:r w:rsidRPr="00402D0D">
        <w:rPr>
          <w:spacing w:val="5"/>
        </w:rPr>
        <w:t xml:space="preserve"> </w:t>
      </w:r>
      <w:r w:rsidRPr="00402D0D">
        <w:t>prevista</w:t>
      </w:r>
      <w:r w:rsidRPr="00402D0D">
        <w:rPr>
          <w:spacing w:val="5"/>
        </w:rPr>
        <w:t xml:space="preserve"> </w:t>
      </w:r>
      <w:r w:rsidRPr="00402D0D">
        <w:t>o</w:t>
      </w:r>
      <w:r w:rsidRPr="00402D0D">
        <w:rPr>
          <w:spacing w:val="5"/>
        </w:rPr>
        <w:t xml:space="preserve"> </w:t>
      </w:r>
      <w:r w:rsidRPr="00402D0D">
        <w:t>controlable,</w:t>
      </w:r>
      <w:r w:rsidRPr="00402D0D">
        <w:rPr>
          <w:spacing w:val="5"/>
        </w:rPr>
        <w:t xml:space="preserve"> </w:t>
      </w:r>
      <w:r w:rsidRPr="00402D0D">
        <w:t>no</w:t>
      </w:r>
      <w:r w:rsidRPr="00402D0D">
        <w:rPr>
          <w:spacing w:val="5"/>
        </w:rPr>
        <w:t xml:space="preserve"> </w:t>
      </w:r>
      <w:r w:rsidRPr="00402D0D">
        <w:t>sea</w:t>
      </w:r>
      <w:r w:rsidRPr="00402D0D">
        <w:rPr>
          <w:spacing w:val="5"/>
        </w:rPr>
        <w:t xml:space="preserve"> </w:t>
      </w:r>
      <w:r w:rsidRPr="00402D0D">
        <w:t>posible</w:t>
      </w:r>
      <w:r w:rsidRPr="00402D0D">
        <w:rPr>
          <w:spacing w:val="5"/>
        </w:rPr>
        <w:t xml:space="preserve"> </w:t>
      </w:r>
      <w:r w:rsidRPr="00402D0D">
        <w:t>la</w:t>
      </w:r>
      <w:r w:rsidRPr="00402D0D">
        <w:rPr>
          <w:spacing w:val="5"/>
        </w:rPr>
        <w:t xml:space="preserve"> </w:t>
      </w:r>
      <w:r w:rsidRPr="00402D0D">
        <w:t>asignación</w:t>
      </w:r>
      <w:r w:rsidRPr="00402D0D">
        <w:rPr>
          <w:spacing w:val="5"/>
        </w:rPr>
        <w:t xml:space="preserve"> </w:t>
      </w:r>
      <w:r w:rsidRPr="00402D0D">
        <w:t>de</w:t>
      </w:r>
      <w:r w:rsidRPr="00402D0D">
        <w:rPr>
          <w:spacing w:val="5"/>
        </w:rPr>
        <w:t xml:space="preserve"> </w:t>
      </w:r>
      <w:r w:rsidRPr="00402D0D">
        <w:t xml:space="preserve">ofertas </w:t>
      </w:r>
      <w:r w:rsidRPr="00402D0D">
        <w:rPr>
          <w:spacing w:val="5"/>
        </w:rPr>
        <w:t>d</w:t>
      </w:r>
      <w:r w:rsidRPr="00402D0D">
        <w:t>e</w:t>
      </w:r>
      <w:r w:rsidRPr="00402D0D">
        <w:rPr>
          <w:spacing w:val="45"/>
        </w:rPr>
        <w:t xml:space="preserve"> </w:t>
      </w:r>
      <w:r w:rsidRPr="00402D0D">
        <w:rPr>
          <w:spacing w:val="5"/>
        </w:rPr>
        <w:t>regulació</w:t>
      </w:r>
      <w:r w:rsidRPr="00402D0D">
        <w:t>n</w:t>
      </w:r>
      <w:r w:rsidRPr="00402D0D">
        <w:rPr>
          <w:spacing w:val="45"/>
        </w:rPr>
        <w:t xml:space="preserve"> </w:t>
      </w:r>
      <w:r w:rsidRPr="00402D0D">
        <w:rPr>
          <w:spacing w:val="5"/>
        </w:rPr>
        <w:t>terciaria</w:t>
      </w:r>
      <w:r w:rsidRPr="00402D0D">
        <w:t>,</w:t>
      </w:r>
      <w:r w:rsidRPr="00402D0D">
        <w:rPr>
          <w:spacing w:val="45"/>
        </w:rPr>
        <w:t xml:space="preserve"> </w:t>
      </w:r>
      <w:r w:rsidRPr="00402D0D">
        <w:rPr>
          <w:spacing w:val="5"/>
        </w:rPr>
        <w:t>e</w:t>
      </w:r>
      <w:r w:rsidRPr="00402D0D">
        <w:t>l</w:t>
      </w:r>
      <w:r w:rsidRPr="00402D0D">
        <w:rPr>
          <w:spacing w:val="46"/>
        </w:rPr>
        <w:t xml:space="preserve"> </w:t>
      </w:r>
      <w:r w:rsidRPr="00402D0D">
        <w:rPr>
          <w:spacing w:val="5"/>
        </w:rPr>
        <w:t>OS</w:t>
      </w:r>
      <w:r w:rsidRPr="00402D0D">
        <w:rPr>
          <w:spacing w:val="45"/>
        </w:rPr>
        <w:t xml:space="preserve"> </w:t>
      </w:r>
      <w:r w:rsidRPr="00402D0D">
        <w:rPr>
          <w:spacing w:val="5"/>
        </w:rPr>
        <w:t>podr</w:t>
      </w:r>
      <w:r w:rsidRPr="00402D0D">
        <w:t>á</w:t>
      </w:r>
      <w:r w:rsidRPr="00402D0D">
        <w:rPr>
          <w:spacing w:val="46"/>
        </w:rPr>
        <w:t xml:space="preserve"> </w:t>
      </w:r>
      <w:r w:rsidRPr="00402D0D">
        <w:rPr>
          <w:spacing w:val="5"/>
        </w:rPr>
        <w:t>adopta</w:t>
      </w:r>
      <w:r w:rsidRPr="00402D0D">
        <w:t>r</w:t>
      </w:r>
      <w:r w:rsidRPr="00402D0D">
        <w:rPr>
          <w:spacing w:val="45"/>
        </w:rPr>
        <w:t xml:space="preserve"> </w:t>
      </w:r>
      <w:r w:rsidRPr="00402D0D">
        <w:rPr>
          <w:spacing w:val="5"/>
        </w:rPr>
        <w:t>la</w:t>
      </w:r>
      <w:r w:rsidRPr="00402D0D">
        <w:t>s</w:t>
      </w:r>
      <w:r w:rsidRPr="00402D0D">
        <w:rPr>
          <w:spacing w:val="45"/>
        </w:rPr>
        <w:t xml:space="preserve"> </w:t>
      </w:r>
      <w:r w:rsidRPr="00402D0D">
        <w:rPr>
          <w:spacing w:val="5"/>
        </w:rPr>
        <w:t>decisione</w:t>
      </w:r>
      <w:r w:rsidRPr="00402D0D">
        <w:t>s</w:t>
      </w:r>
      <w:r w:rsidRPr="00402D0D">
        <w:rPr>
          <w:spacing w:val="45"/>
        </w:rPr>
        <w:t xml:space="preserve"> </w:t>
      </w:r>
      <w:r w:rsidRPr="00402D0D">
        <w:rPr>
          <w:spacing w:val="5"/>
        </w:rPr>
        <w:t xml:space="preserve">de </w:t>
      </w:r>
      <w:r w:rsidRPr="00402D0D">
        <w:t>programación</w:t>
      </w:r>
      <w:r w:rsidRPr="00402D0D">
        <w:rPr>
          <w:spacing w:val="-9"/>
        </w:rPr>
        <w:t xml:space="preserve"> </w:t>
      </w:r>
      <w:r w:rsidRPr="00402D0D">
        <w:t>que</w:t>
      </w:r>
      <w:r w:rsidRPr="00402D0D">
        <w:rPr>
          <w:spacing w:val="-9"/>
        </w:rPr>
        <w:t xml:space="preserve"> </w:t>
      </w:r>
      <w:r w:rsidRPr="00402D0D">
        <w:t>considere</w:t>
      </w:r>
      <w:r w:rsidRPr="00402D0D">
        <w:rPr>
          <w:spacing w:val="-9"/>
        </w:rPr>
        <w:t xml:space="preserve"> </w:t>
      </w:r>
      <w:r w:rsidRPr="00402D0D">
        <w:t>más</w:t>
      </w:r>
      <w:r w:rsidRPr="00402D0D">
        <w:rPr>
          <w:spacing w:val="-9"/>
        </w:rPr>
        <w:t xml:space="preserve"> </w:t>
      </w:r>
      <w:r w:rsidRPr="00402D0D">
        <w:t>oportunas,</w:t>
      </w:r>
      <w:r w:rsidRPr="00402D0D">
        <w:rPr>
          <w:spacing w:val="-9"/>
        </w:rPr>
        <w:t xml:space="preserve"> </w:t>
      </w:r>
      <w:r w:rsidR="0046660F" w:rsidRPr="00402D0D">
        <w:t>en relación con</w:t>
      </w:r>
      <w:r w:rsidRPr="00402D0D">
        <w:rPr>
          <w:spacing w:val="-9"/>
        </w:rPr>
        <w:t xml:space="preserve"> </w:t>
      </w:r>
      <w:r w:rsidRPr="00402D0D">
        <w:t>la</w:t>
      </w:r>
      <w:r w:rsidRPr="00402D0D">
        <w:rPr>
          <w:spacing w:val="-9"/>
        </w:rPr>
        <w:t xml:space="preserve"> </w:t>
      </w:r>
      <w:r w:rsidRPr="00402D0D">
        <w:t>utilización</w:t>
      </w:r>
      <w:r w:rsidRPr="00402D0D">
        <w:rPr>
          <w:spacing w:val="-9"/>
        </w:rPr>
        <w:t xml:space="preserve"> </w:t>
      </w:r>
      <w:r w:rsidRPr="00402D0D">
        <w:t>de</w:t>
      </w:r>
      <w:r w:rsidRPr="00402D0D">
        <w:rPr>
          <w:spacing w:val="-9"/>
        </w:rPr>
        <w:t xml:space="preserve"> </w:t>
      </w:r>
      <w:r w:rsidRPr="00402D0D">
        <w:t>la</w:t>
      </w:r>
      <w:r w:rsidRPr="00402D0D">
        <w:rPr>
          <w:spacing w:val="-9"/>
        </w:rPr>
        <w:t xml:space="preserve"> </w:t>
      </w:r>
      <w:r w:rsidRPr="00402D0D">
        <w:t>reserva</w:t>
      </w:r>
      <w:r w:rsidRPr="00402D0D">
        <w:rPr>
          <w:spacing w:val="-9"/>
        </w:rPr>
        <w:t xml:space="preserve"> </w:t>
      </w:r>
      <w:r w:rsidRPr="00402D0D">
        <w:t>de</w:t>
      </w:r>
      <w:r w:rsidRPr="00402D0D">
        <w:rPr>
          <w:spacing w:val="-9"/>
        </w:rPr>
        <w:t xml:space="preserve"> </w:t>
      </w:r>
      <w:r w:rsidRPr="00402D0D">
        <w:t xml:space="preserve">regulación </w:t>
      </w:r>
      <w:r w:rsidRPr="00402D0D">
        <w:rPr>
          <w:spacing w:val="1"/>
        </w:rPr>
        <w:t>terciari</w:t>
      </w:r>
      <w:r w:rsidRPr="00402D0D">
        <w:t>a</w:t>
      </w:r>
      <w:r w:rsidRPr="00402D0D">
        <w:rPr>
          <w:spacing w:val="20"/>
        </w:rPr>
        <w:t xml:space="preserve"> </w:t>
      </w:r>
      <w:r w:rsidRPr="00402D0D">
        <w:rPr>
          <w:spacing w:val="1"/>
        </w:rPr>
        <w:t>disponibl</w:t>
      </w:r>
      <w:r w:rsidRPr="00402D0D">
        <w:t>e</w:t>
      </w:r>
      <w:r w:rsidRPr="00402D0D">
        <w:rPr>
          <w:spacing w:val="20"/>
        </w:rPr>
        <w:t xml:space="preserve"> </w:t>
      </w:r>
      <w:r w:rsidRPr="00402D0D">
        <w:rPr>
          <w:spacing w:val="1"/>
        </w:rPr>
        <w:t>e</w:t>
      </w:r>
      <w:r w:rsidRPr="00402D0D">
        <w:t>n</w:t>
      </w:r>
      <w:r w:rsidRPr="00402D0D">
        <w:rPr>
          <w:spacing w:val="20"/>
        </w:rPr>
        <w:t xml:space="preserve"> </w:t>
      </w:r>
      <w:r w:rsidRPr="00402D0D">
        <w:rPr>
          <w:spacing w:val="1"/>
        </w:rPr>
        <w:t>e</w:t>
      </w:r>
      <w:r w:rsidRPr="00402D0D">
        <w:t>l</w:t>
      </w:r>
      <w:r w:rsidRPr="00402D0D">
        <w:rPr>
          <w:spacing w:val="20"/>
        </w:rPr>
        <w:t xml:space="preserve"> </w:t>
      </w:r>
      <w:r w:rsidRPr="00402D0D">
        <w:rPr>
          <w:spacing w:val="1"/>
        </w:rPr>
        <w:t>sistema</w:t>
      </w:r>
      <w:r w:rsidRPr="00402D0D">
        <w:t>,</w:t>
      </w:r>
      <w:r w:rsidRPr="00402D0D">
        <w:rPr>
          <w:spacing w:val="20"/>
        </w:rPr>
        <w:t xml:space="preserve"> </w:t>
      </w:r>
      <w:r w:rsidRPr="00402D0D">
        <w:rPr>
          <w:spacing w:val="1"/>
        </w:rPr>
        <w:t>justificand</w:t>
      </w:r>
      <w:r w:rsidRPr="00402D0D">
        <w:t>o</w:t>
      </w:r>
      <w:r w:rsidRPr="00402D0D">
        <w:rPr>
          <w:spacing w:val="20"/>
        </w:rPr>
        <w:t xml:space="preserve"> </w:t>
      </w:r>
      <w:r w:rsidRPr="00402D0D">
        <w:rPr>
          <w:spacing w:val="1"/>
        </w:rPr>
        <w:t>posteriorment</w:t>
      </w:r>
      <w:r w:rsidRPr="00402D0D">
        <w:t>e</w:t>
      </w:r>
      <w:r w:rsidRPr="00402D0D">
        <w:rPr>
          <w:spacing w:val="20"/>
        </w:rPr>
        <w:t xml:space="preserve"> </w:t>
      </w:r>
      <w:r w:rsidRPr="00402D0D">
        <w:rPr>
          <w:spacing w:val="1"/>
        </w:rPr>
        <w:t>su</w:t>
      </w:r>
      <w:r w:rsidRPr="00402D0D">
        <w:t>s</w:t>
      </w:r>
      <w:r w:rsidRPr="00402D0D">
        <w:rPr>
          <w:spacing w:val="20"/>
        </w:rPr>
        <w:t xml:space="preserve"> </w:t>
      </w:r>
      <w:r w:rsidRPr="00402D0D">
        <w:rPr>
          <w:spacing w:val="1"/>
        </w:rPr>
        <w:t>actuacione</w:t>
      </w:r>
      <w:r w:rsidRPr="00402D0D">
        <w:t>s</w:t>
      </w:r>
      <w:r w:rsidRPr="00402D0D">
        <w:rPr>
          <w:spacing w:val="20"/>
        </w:rPr>
        <w:t xml:space="preserve"> </w:t>
      </w:r>
      <w:r w:rsidRPr="00402D0D">
        <w:rPr>
          <w:spacing w:val="1"/>
        </w:rPr>
        <w:t>ant</w:t>
      </w:r>
      <w:r w:rsidRPr="00402D0D">
        <w:t>e</w:t>
      </w:r>
      <w:r w:rsidRPr="00402D0D">
        <w:rPr>
          <w:spacing w:val="20"/>
        </w:rPr>
        <w:t xml:space="preserve"> </w:t>
      </w:r>
      <w:r w:rsidRPr="00402D0D">
        <w:rPr>
          <w:spacing w:val="1"/>
        </w:rPr>
        <w:t xml:space="preserve">los </w:t>
      </w:r>
      <w:r w:rsidR="00B720D3" w:rsidRPr="00402D0D">
        <w:rPr>
          <w:spacing w:val="1"/>
        </w:rPr>
        <w:t xml:space="preserve">participantes del mercado </w:t>
      </w:r>
      <w:r w:rsidRPr="00402D0D">
        <w:rPr>
          <w:spacing w:val="1"/>
        </w:rPr>
        <w:t>afectado</w:t>
      </w:r>
      <w:r w:rsidRPr="00402D0D">
        <w:t>s</w:t>
      </w:r>
      <w:r w:rsidRPr="00402D0D">
        <w:rPr>
          <w:spacing w:val="21"/>
        </w:rPr>
        <w:t xml:space="preserve"> </w:t>
      </w:r>
      <w:r w:rsidRPr="00402D0D">
        <w:t>y</w:t>
      </w:r>
      <w:r w:rsidRPr="00402D0D">
        <w:rPr>
          <w:spacing w:val="21"/>
        </w:rPr>
        <w:t xml:space="preserve"> </w:t>
      </w:r>
      <w:r w:rsidRPr="00402D0D">
        <w:rPr>
          <w:spacing w:val="1"/>
        </w:rPr>
        <w:t>ant</w:t>
      </w:r>
      <w:r w:rsidRPr="00402D0D">
        <w:t>e</w:t>
      </w:r>
      <w:r w:rsidRPr="00402D0D">
        <w:rPr>
          <w:spacing w:val="21"/>
        </w:rPr>
        <w:t xml:space="preserve"> </w:t>
      </w:r>
      <w:r w:rsidRPr="00402D0D">
        <w:rPr>
          <w:spacing w:val="1"/>
        </w:rPr>
        <w:t>l</w:t>
      </w:r>
      <w:r w:rsidRPr="00402D0D">
        <w:t>a</w:t>
      </w:r>
      <w:r w:rsidRPr="00402D0D">
        <w:rPr>
          <w:spacing w:val="21"/>
        </w:rPr>
        <w:t xml:space="preserve"> </w:t>
      </w:r>
      <w:r w:rsidRPr="00402D0D">
        <w:rPr>
          <w:spacing w:val="1"/>
        </w:rPr>
        <w:t>Comisió</w:t>
      </w:r>
      <w:r w:rsidRPr="00402D0D">
        <w:t>n</w:t>
      </w:r>
      <w:r w:rsidRPr="00402D0D">
        <w:rPr>
          <w:spacing w:val="21"/>
        </w:rPr>
        <w:t xml:space="preserve"> </w:t>
      </w:r>
      <w:r w:rsidRPr="00402D0D">
        <w:rPr>
          <w:spacing w:val="1"/>
        </w:rPr>
        <w:t>Naciona</w:t>
      </w:r>
      <w:r w:rsidRPr="00402D0D">
        <w:t>l</w:t>
      </w:r>
      <w:r w:rsidRPr="00402D0D">
        <w:rPr>
          <w:spacing w:val="20"/>
        </w:rPr>
        <w:t xml:space="preserve"> </w:t>
      </w:r>
      <w:r w:rsidRPr="00402D0D">
        <w:rPr>
          <w:spacing w:val="1"/>
        </w:rPr>
        <w:t>d</w:t>
      </w:r>
      <w:r w:rsidRPr="00402D0D">
        <w:t>e</w:t>
      </w:r>
      <w:r w:rsidRPr="00402D0D">
        <w:rPr>
          <w:spacing w:val="21"/>
        </w:rPr>
        <w:t xml:space="preserve"> </w:t>
      </w:r>
      <w:r w:rsidRPr="00402D0D">
        <w:rPr>
          <w:spacing w:val="1"/>
        </w:rPr>
        <w:t>lo</w:t>
      </w:r>
      <w:r w:rsidRPr="00402D0D">
        <w:t>s</w:t>
      </w:r>
      <w:r w:rsidRPr="00402D0D">
        <w:rPr>
          <w:spacing w:val="21"/>
        </w:rPr>
        <w:t xml:space="preserve"> </w:t>
      </w:r>
      <w:r w:rsidRPr="00402D0D">
        <w:rPr>
          <w:spacing w:val="1"/>
        </w:rPr>
        <w:t>Mercado</w:t>
      </w:r>
      <w:r w:rsidRPr="00402D0D">
        <w:t>s</w:t>
      </w:r>
      <w:r w:rsidRPr="00402D0D">
        <w:rPr>
          <w:spacing w:val="21"/>
        </w:rPr>
        <w:t xml:space="preserve"> </w:t>
      </w:r>
      <w:r w:rsidRPr="00402D0D">
        <w:t>y</w:t>
      </w:r>
      <w:r w:rsidRPr="00402D0D">
        <w:rPr>
          <w:spacing w:val="21"/>
        </w:rPr>
        <w:t xml:space="preserve"> </w:t>
      </w:r>
      <w:r w:rsidRPr="00402D0D">
        <w:rPr>
          <w:spacing w:val="1"/>
        </w:rPr>
        <w:t>l</w:t>
      </w:r>
      <w:r w:rsidRPr="00402D0D">
        <w:t>a</w:t>
      </w:r>
      <w:r w:rsidRPr="00402D0D">
        <w:rPr>
          <w:spacing w:val="21"/>
        </w:rPr>
        <w:t xml:space="preserve"> </w:t>
      </w:r>
      <w:r w:rsidRPr="00402D0D">
        <w:rPr>
          <w:spacing w:val="1"/>
        </w:rPr>
        <w:t>Competencia</w:t>
      </w:r>
      <w:r w:rsidRPr="00402D0D">
        <w:t>,</w:t>
      </w:r>
      <w:r w:rsidRPr="00402D0D">
        <w:rPr>
          <w:spacing w:val="21"/>
        </w:rPr>
        <w:t xml:space="preserve"> </w:t>
      </w:r>
      <w:r w:rsidRPr="00402D0D">
        <w:rPr>
          <w:spacing w:val="1"/>
        </w:rPr>
        <w:t xml:space="preserve">sin </w:t>
      </w:r>
      <w:r w:rsidRPr="00402D0D">
        <w:t>perjuicio</w:t>
      </w:r>
      <w:r w:rsidRPr="00402D0D">
        <w:rPr>
          <w:spacing w:val="2"/>
        </w:rPr>
        <w:t xml:space="preserve"> </w:t>
      </w:r>
      <w:r w:rsidRPr="00402D0D">
        <w:t>de</w:t>
      </w:r>
      <w:r w:rsidRPr="00402D0D">
        <w:rPr>
          <w:spacing w:val="2"/>
        </w:rPr>
        <w:t xml:space="preserve"> </w:t>
      </w:r>
      <w:r w:rsidRPr="00402D0D">
        <w:t>la</w:t>
      </w:r>
      <w:r w:rsidRPr="00402D0D">
        <w:rPr>
          <w:spacing w:val="2"/>
        </w:rPr>
        <w:t xml:space="preserve"> </w:t>
      </w:r>
      <w:r w:rsidRPr="00402D0D">
        <w:t>retribución</w:t>
      </w:r>
      <w:r w:rsidRPr="00402D0D">
        <w:rPr>
          <w:spacing w:val="2"/>
        </w:rPr>
        <w:t xml:space="preserve"> </w:t>
      </w:r>
      <w:r w:rsidRPr="00402D0D">
        <w:t>a</w:t>
      </w:r>
      <w:r w:rsidRPr="00402D0D">
        <w:rPr>
          <w:spacing w:val="2"/>
        </w:rPr>
        <w:t xml:space="preserve"> </w:t>
      </w:r>
      <w:r w:rsidRPr="00402D0D">
        <w:t>la</w:t>
      </w:r>
      <w:r w:rsidRPr="00402D0D">
        <w:rPr>
          <w:spacing w:val="2"/>
        </w:rPr>
        <w:t xml:space="preserve"> </w:t>
      </w:r>
      <w:r w:rsidRPr="00402D0D">
        <w:t>que</w:t>
      </w:r>
      <w:r w:rsidRPr="00402D0D">
        <w:rPr>
          <w:spacing w:val="2"/>
        </w:rPr>
        <w:t xml:space="preserve"> </w:t>
      </w:r>
      <w:r w:rsidRPr="00402D0D">
        <w:t>hubiera</w:t>
      </w:r>
      <w:r w:rsidRPr="00402D0D">
        <w:rPr>
          <w:spacing w:val="2"/>
        </w:rPr>
        <w:t xml:space="preserve"> </w:t>
      </w:r>
      <w:r w:rsidRPr="00402D0D">
        <w:t>lugar</w:t>
      </w:r>
      <w:r w:rsidRPr="00402D0D">
        <w:rPr>
          <w:spacing w:val="2"/>
        </w:rPr>
        <w:t xml:space="preserve"> </w:t>
      </w:r>
      <w:r w:rsidRPr="00402D0D">
        <w:t>por</w:t>
      </w:r>
      <w:r w:rsidRPr="00402D0D">
        <w:rPr>
          <w:spacing w:val="2"/>
        </w:rPr>
        <w:t xml:space="preserve"> </w:t>
      </w:r>
      <w:r w:rsidRPr="00402D0D">
        <w:t>la</w:t>
      </w:r>
      <w:r w:rsidRPr="00402D0D">
        <w:rPr>
          <w:spacing w:val="2"/>
        </w:rPr>
        <w:t xml:space="preserve"> </w:t>
      </w:r>
      <w:r w:rsidRPr="00402D0D">
        <w:t>citada</w:t>
      </w:r>
      <w:r w:rsidRPr="00402D0D">
        <w:rPr>
          <w:spacing w:val="2"/>
        </w:rPr>
        <w:t xml:space="preserve"> </w:t>
      </w:r>
      <w:r w:rsidRPr="00402D0D">
        <w:t>prestación</w:t>
      </w:r>
      <w:r w:rsidRPr="00402D0D">
        <w:rPr>
          <w:spacing w:val="2"/>
        </w:rPr>
        <w:t xml:space="preserve"> </w:t>
      </w:r>
      <w:r w:rsidRPr="00402D0D">
        <w:t>del</w:t>
      </w:r>
      <w:r w:rsidRPr="00402D0D">
        <w:rPr>
          <w:spacing w:val="2"/>
        </w:rPr>
        <w:t xml:space="preserve"> </w:t>
      </w:r>
      <w:r w:rsidRPr="00402D0D">
        <w:t>servicio</w:t>
      </w:r>
      <w:r w:rsidRPr="00402D0D">
        <w:rPr>
          <w:spacing w:val="2"/>
        </w:rPr>
        <w:t xml:space="preserve"> </w:t>
      </w:r>
      <w:r w:rsidRPr="00402D0D">
        <w:t>y</w:t>
      </w:r>
      <w:r w:rsidRPr="00402D0D">
        <w:rPr>
          <w:spacing w:val="2"/>
        </w:rPr>
        <w:t xml:space="preserve"> </w:t>
      </w:r>
      <w:r w:rsidRPr="00402D0D">
        <w:t>por las</w:t>
      </w:r>
      <w:r w:rsidRPr="00402D0D">
        <w:rPr>
          <w:spacing w:val="9"/>
        </w:rPr>
        <w:t xml:space="preserve"> </w:t>
      </w:r>
      <w:r w:rsidRPr="00402D0D">
        <w:t>modificaciones</w:t>
      </w:r>
      <w:r w:rsidRPr="00402D0D">
        <w:rPr>
          <w:spacing w:val="9"/>
        </w:rPr>
        <w:t xml:space="preserve"> </w:t>
      </w:r>
      <w:r w:rsidRPr="00402D0D">
        <w:t>de</w:t>
      </w:r>
      <w:r w:rsidRPr="00402D0D">
        <w:rPr>
          <w:spacing w:val="9"/>
        </w:rPr>
        <w:t xml:space="preserve"> </w:t>
      </w:r>
      <w:r w:rsidRPr="00402D0D">
        <w:t>los</w:t>
      </w:r>
      <w:r w:rsidRPr="00402D0D">
        <w:rPr>
          <w:spacing w:val="9"/>
        </w:rPr>
        <w:t xml:space="preserve"> </w:t>
      </w:r>
      <w:r w:rsidRPr="00402D0D">
        <w:t>programas</w:t>
      </w:r>
      <w:r w:rsidRPr="00402D0D">
        <w:rPr>
          <w:spacing w:val="9"/>
        </w:rPr>
        <w:t xml:space="preserve"> </w:t>
      </w:r>
      <w:r w:rsidRPr="00402D0D">
        <w:t>de</w:t>
      </w:r>
      <w:r w:rsidRPr="00402D0D">
        <w:rPr>
          <w:spacing w:val="9"/>
        </w:rPr>
        <w:t xml:space="preserve"> </w:t>
      </w:r>
      <w:r w:rsidRPr="00402D0D">
        <w:t>las</w:t>
      </w:r>
      <w:r w:rsidRPr="00402D0D">
        <w:rPr>
          <w:spacing w:val="9"/>
        </w:rPr>
        <w:t xml:space="preserve"> </w:t>
      </w:r>
      <w:r w:rsidRPr="00402D0D">
        <w:t>unidades</w:t>
      </w:r>
      <w:r w:rsidRPr="00402D0D">
        <w:rPr>
          <w:spacing w:val="9"/>
        </w:rPr>
        <w:t xml:space="preserve"> </w:t>
      </w:r>
      <w:r w:rsidRPr="00402D0D">
        <w:t>de</w:t>
      </w:r>
      <w:r w:rsidRPr="00402D0D">
        <w:rPr>
          <w:spacing w:val="9"/>
        </w:rPr>
        <w:t xml:space="preserve"> </w:t>
      </w:r>
      <w:r w:rsidRPr="00402D0D">
        <w:t>programación</w:t>
      </w:r>
      <w:r w:rsidRPr="00402D0D">
        <w:rPr>
          <w:spacing w:val="9"/>
        </w:rPr>
        <w:t xml:space="preserve"> </w:t>
      </w:r>
      <w:r w:rsidRPr="00402D0D">
        <w:t>que</w:t>
      </w:r>
      <w:r w:rsidRPr="00402D0D">
        <w:rPr>
          <w:spacing w:val="-1"/>
        </w:rPr>
        <w:t xml:space="preserve"> </w:t>
      </w:r>
      <w:r w:rsidRPr="00402D0D">
        <w:t>fuesen</w:t>
      </w:r>
      <w:r w:rsidRPr="00402D0D">
        <w:rPr>
          <w:spacing w:val="-1"/>
        </w:rPr>
        <w:t xml:space="preserve"> </w:t>
      </w:r>
      <w:r w:rsidRPr="00402D0D">
        <w:t>necesarias.</w:t>
      </w:r>
    </w:p>
    <w:p w14:paraId="733D3C3F" w14:textId="32E502FA" w:rsidR="00B842B6" w:rsidDel="007B325A" w:rsidRDefault="00B842B6" w:rsidP="00B842B6">
      <w:pPr>
        <w:spacing w:before="120" w:after="0"/>
        <w:rPr>
          <w:ins w:id="215" w:author="Red Eléctrica" w:date="2020-12-13T21:13:00Z"/>
          <w:del w:id="216" w:author="Comentarios tras la consulta del OS" w:date="2021-06-28T17:14:00Z"/>
        </w:rPr>
      </w:pPr>
      <w:ins w:id="217" w:author="Red Eléctrica" w:date="2020-12-13T21:13:00Z">
        <w:del w:id="218" w:author="Comentarios tras la consulta del OS" w:date="2021-06-28T17:14:00Z">
          <w:r w:rsidRPr="00402D0D" w:rsidDel="007B325A">
            <w:delText xml:space="preserve">Este </w:delText>
          </w:r>
          <w:r w:rsidDel="007B325A">
            <w:delText>mecanismo</w:delText>
          </w:r>
          <w:r w:rsidRPr="00402D0D" w:rsidDel="007B325A">
            <w:delText xml:space="preserve"> excepcional será </w:delText>
          </w:r>
        </w:del>
      </w:ins>
      <w:ins w:id="219" w:author="Red Eléctrica" w:date="2021-03-29T21:39:00Z">
        <w:del w:id="220" w:author="Comentarios tras la consulta del OS" w:date="2021-06-28T17:14:00Z">
          <w:r w:rsidR="00A4584F" w:rsidDel="007B325A">
            <w:delText xml:space="preserve">también </w:delText>
          </w:r>
        </w:del>
      </w:ins>
      <w:ins w:id="221" w:author="Red Eléctrica" w:date="2020-12-13T21:13:00Z">
        <w:del w:id="222" w:author="Comentarios tras la consulta del OS" w:date="2021-06-28T17:14:00Z">
          <w:r w:rsidRPr="00402D0D" w:rsidDel="007B325A">
            <w:delText>aplicable a aquella reserva de regulación terciaria que no haya sido ofertada y para la que el OS haya requerido</w:delText>
          </w:r>
          <w:r w:rsidDel="007B325A">
            <w:delText xml:space="preserve"> su </w:delText>
          </w:r>
          <w:r w:rsidRPr="00402D0D" w:rsidDel="007B325A">
            <w:delText xml:space="preserve">utilización. </w:delText>
          </w:r>
        </w:del>
      </w:ins>
    </w:p>
    <w:p w14:paraId="223B84F5" w14:textId="029E4814" w:rsidR="00227984" w:rsidRPr="00402D0D" w:rsidRDefault="00227984" w:rsidP="005A2839">
      <w:pPr>
        <w:pStyle w:val="Heading1"/>
        <w:numPr>
          <w:ilvl w:val="0"/>
          <w:numId w:val="8"/>
        </w:numPr>
        <w:spacing w:before="240" w:after="0"/>
        <w:ind w:left="283" w:hanging="357"/>
        <w:contextualSpacing w:val="0"/>
      </w:pPr>
      <w:r w:rsidRPr="00402D0D">
        <w:t xml:space="preserve">Control del cumplimiento del servicio </w:t>
      </w:r>
      <w:r w:rsidR="001413BD" w:rsidRPr="00402D0D">
        <w:t>de regulación terciaria</w:t>
      </w:r>
      <w:r w:rsidR="00CE0917" w:rsidRPr="00402D0D">
        <w:t xml:space="preserve"> en tiempo real</w:t>
      </w:r>
    </w:p>
    <w:p w14:paraId="60687FAC" w14:textId="2974FACB" w:rsidR="00227984" w:rsidRDefault="00227984" w:rsidP="00227984">
      <w:pPr>
        <w:spacing w:before="120" w:after="0"/>
        <w:rPr>
          <w:ins w:id="223" w:author="Comentarios tras la consulta del OS" w:date="2021-06-03T19:02:00Z"/>
        </w:rPr>
      </w:pPr>
      <w:r w:rsidRPr="00402D0D">
        <w:rPr>
          <w:spacing w:val="3"/>
        </w:rPr>
        <w:t>E</w:t>
      </w:r>
      <w:r w:rsidRPr="00402D0D">
        <w:t>l</w:t>
      </w:r>
      <w:r w:rsidRPr="00402D0D">
        <w:rPr>
          <w:spacing w:val="32"/>
        </w:rPr>
        <w:t xml:space="preserve"> </w:t>
      </w:r>
      <w:r w:rsidRPr="00402D0D">
        <w:rPr>
          <w:spacing w:val="3"/>
        </w:rPr>
        <w:t>OS</w:t>
      </w:r>
      <w:r w:rsidRPr="00402D0D">
        <w:rPr>
          <w:spacing w:val="33"/>
        </w:rPr>
        <w:t xml:space="preserve"> </w:t>
      </w:r>
      <w:r w:rsidRPr="00402D0D">
        <w:rPr>
          <w:spacing w:val="3"/>
        </w:rPr>
        <w:t>comprobar</w:t>
      </w:r>
      <w:r w:rsidRPr="00402D0D">
        <w:t>á</w:t>
      </w:r>
      <w:r w:rsidRPr="00402D0D">
        <w:rPr>
          <w:spacing w:val="33"/>
        </w:rPr>
        <w:t xml:space="preserve"> </w:t>
      </w:r>
      <w:r w:rsidRPr="00402D0D">
        <w:rPr>
          <w:spacing w:val="3"/>
        </w:rPr>
        <w:t>e</w:t>
      </w:r>
      <w:r w:rsidRPr="00402D0D">
        <w:t>l</w:t>
      </w:r>
      <w:r w:rsidRPr="00402D0D">
        <w:rPr>
          <w:spacing w:val="32"/>
        </w:rPr>
        <w:t xml:space="preserve"> </w:t>
      </w:r>
      <w:r w:rsidRPr="00402D0D">
        <w:rPr>
          <w:spacing w:val="3"/>
        </w:rPr>
        <w:t>cumplimient</w:t>
      </w:r>
      <w:r w:rsidRPr="00402D0D">
        <w:t>o</w:t>
      </w:r>
      <w:r w:rsidRPr="00402D0D">
        <w:rPr>
          <w:spacing w:val="33"/>
        </w:rPr>
        <w:t xml:space="preserve"> </w:t>
      </w:r>
      <w:r w:rsidRPr="00402D0D">
        <w:rPr>
          <w:spacing w:val="3"/>
        </w:rPr>
        <w:t xml:space="preserve">de </w:t>
      </w:r>
      <w:r w:rsidR="00D46EAD" w:rsidRPr="00402D0D">
        <w:rPr>
          <w:spacing w:val="3"/>
        </w:rPr>
        <w:t xml:space="preserve">la </w:t>
      </w:r>
      <w:r w:rsidRPr="00402D0D">
        <w:t>regulación</w:t>
      </w:r>
      <w:r w:rsidRPr="00402D0D">
        <w:rPr>
          <w:spacing w:val="-8"/>
        </w:rPr>
        <w:t xml:space="preserve"> </w:t>
      </w:r>
      <w:r w:rsidRPr="00402D0D">
        <w:t>terciaria</w:t>
      </w:r>
      <w:r w:rsidR="00C7104A" w:rsidRPr="00402D0D">
        <w:t xml:space="preserve"> asignada</w:t>
      </w:r>
      <w:r w:rsidRPr="00402D0D">
        <w:rPr>
          <w:spacing w:val="-8"/>
        </w:rPr>
        <w:t xml:space="preserve"> </w:t>
      </w:r>
      <w:r w:rsidRPr="00402D0D">
        <w:t>mediante</w:t>
      </w:r>
      <w:r w:rsidRPr="00402D0D">
        <w:rPr>
          <w:spacing w:val="-8"/>
        </w:rPr>
        <w:t xml:space="preserve"> </w:t>
      </w:r>
      <w:r w:rsidRPr="00402D0D">
        <w:t>las</w:t>
      </w:r>
      <w:r w:rsidRPr="00402D0D">
        <w:rPr>
          <w:spacing w:val="-8"/>
        </w:rPr>
        <w:t xml:space="preserve"> </w:t>
      </w:r>
      <w:r w:rsidRPr="00402D0D">
        <w:t>telemedidas</w:t>
      </w:r>
      <w:r w:rsidRPr="00402D0D">
        <w:rPr>
          <w:spacing w:val="-8"/>
        </w:rPr>
        <w:t xml:space="preserve"> </w:t>
      </w:r>
      <w:r w:rsidRPr="00402D0D">
        <w:t>de</w:t>
      </w:r>
      <w:r w:rsidRPr="00402D0D">
        <w:rPr>
          <w:spacing w:val="-8"/>
        </w:rPr>
        <w:t xml:space="preserve"> </w:t>
      </w:r>
      <w:r w:rsidRPr="00402D0D">
        <w:t>potencia</w:t>
      </w:r>
      <w:r w:rsidRPr="00402D0D">
        <w:rPr>
          <w:spacing w:val="-8"/>
        </w:rPr>
        <w:t xml:space="preserve"> </w:t>
      </w:r>
      <w:r w:rsidRPr="00402D0D">
        <w:t>activa</w:t>
      </w:r>
      <w:r w:rsidRPr="00402D0D">
        <w:rPr>
          <w:spacing w:val="-8"/>
        </w:rPr>
        <w:t xml:space="preserve"> </w:t>
      </w:r>
      <w:r w:rsidRPr="00402D0D">
        <w:t>registradas</w:t>
      </w:r>
      <w:r w:rsidRPr="00402D0D">
        <w:rPr>
          <w:spacing w:val="-8"/>
        </w:rPr>
        <w:t xml:space="preserve"> </w:t>
      </w:r>
      <w:r w:rsidRPr="00402D0D">
        <w:t>en</w:t>
      </w:r>
      <w:r w:rsidRPr="00402D0D">
        <w:rPr>
          <w:spacing w:val="-8"/>
        </w:rPr>
        <w:t xml:space="preserve"> </w:t>
      </w:r>
      <w:r w:rsidRPr="00402D0D">
        <w:t>su</w:t>
      </w:r>
      <w:r w:rsidRPr="00402D0D">
        <w:rPr>
          <w:spacing w:val="-8"/>
        </w:rPr>
        <w:t xml:space="preserve"> </w:t>
      </w:r>
      <w:r w:rsidRPr="00402D0D">
        <w:t>sistema de</w:t>
      </w:r>
      <w:r w:rsidRPr="00402D0D">
        <w:rPr>
          <w:spacing w:val="13"/>
        </w:rPr>
        <w:t xml:space="preserve"> </w:t>
      </w:r>
      <w:r w:rsidRPr="00402D0D">
        <w:t>control</w:t>
      </w:r>
      <w:r w:rsidRPr="00402D0D">
        <w:rPr>
          <w:spacing w:val="13"/>
        </w:rPr>
        <w:t xml:space="preserve"> </w:t>
      </w:r>
      <w:r w:rsidRPr="00402D0D">
        <w:t>de</w:t>
      </w:r>
      <w:r w:rsidRPr="00402D0D">
        <w:rPr>
          <w:spacing w:val="13"/>
        </w:rPr>
        <w:t xml:space="preserve"> </w:t>
      </w:r>
      <w:r w:rsidRPr="00402D0D">
        <w:t>energía</w:t>
      </w:r>
      <w:r w:rsidRPr="00402D0D">
        <w:rPr>
          <w:spacing w:val="13"/>
        </w:rPr>
        <w:t xml:space="preserve"> </w:t>
      </w:r>
      <w:r w:rsidRPr="00402D0D">
        <w:t>en</w:t>
      </w:r>
      <w:r w:rsidRPr="00402D0D">
        <w:rPr>
          <w:spacing w:val="13"/>
        </w:rPr>
        <w:t xml:space="preserve"> </w:t>
      </w:r>
      <w:r w:rsidRPr="00402D0D">
        <w:t>tiempo</w:t>
      </w:r>
      <w:r w:rsidRPr="00402D0D">
        <w:rPr>
          <w:spacing w:val="13"/>
        </w:rPr>
        <w:t xml:space="preserve"> </w:t>
      </w:r>
      <w:r w:rsidRPr="00402D0D">
        <w:t>real,</w:t>
      </w:r>
      <w:r w:rsidRPr="00402D0D">
        <w:rPr>
          <w:spacing w:val="13"/>
        </w:rPr>
        <w:t xml:space="preserve"> </w:t>
      </w:r>
      <w:r w:rsidRPr="00402D0D">
        <w:t>verificándose</w:t>
      </w:r>
      <w:r w:rsidRPr="00402D0D">
        <w:rPr>
          <w:spacing w:val="13"/>
        </w:rPr>
        <w:t xml:space="preserve"> </w:t>
      </w:r>
      <w:r w:rsidRPr="00402D0D">
        <w:t>la</w:t>
      </w:r>
      <w:r w:rsidRPr="00402D0D">
        <w:rPr>
          <w:spacing w:val="13"/>
        </w:rPr>
        <w:t xml:space="preserve"> </w:t>
      </w:r>
      <w:r w:rsidRPr="00402D0D">
        <w:t>idoneidad</w:t>
      </w:r>
      <w:r w:rsidRPr="00402D0D">
        <w:rPr>
          <w:spacing w:val="13"/>
        </w:rPr>
        <w:t xml:space="preserve"> </w:t>
      </w:r>
      <w:r w:rsidRPr="00402D0D">
        <w:t>de</w:t>
      </w:r>
      <w:r w:rsidRPr="00402D0D">
        <w:rPr>
          <w:spacing w:val="13"/>
        </w:rPr>
        <w:t xml:space="preserve"> </w:t>
      </w:r>
      <w:r w:rsidRPr="00402D0D">
        <w:t>las</w:t>
      </w:r>
      <w:r w:rsidRPr="00402D0D">
        <w:rPr>
          <w:spacing w:val="13"/>
        </w:rPr>
        <w:t xml:space="preserve"> </w:t>
      </w:r>
      <w:r w:rsidRPr="00402D0D">
        <w:t>respuestas</w:t>
      </w:r>
      <w:r w:rsidRPr="00402D0D">
        <w:rPr>
          <w:spacing w:val="13"/>
        </w:rPr>
        <w:t xml:space="preserve"> </w:t>
      </w:r>
      <w:r w:rsidRPr="00402D0D">
        <w:t>de</w:t>
      </w:r>
      <w:r w:rsidRPr="00402D0D">
        <w:rPr>
          <w:spacing w:val="13"/>
        </w:rPr>
        <w:t xml:space="preserve"> </w:t>
      </w:r>
      <w:r w:rsidRPr="00402D0D">
        <w:t>la unidad</w:t>
      </w:r>
      <w:r w:rsidRPr="00402D0D">
        <w:rPr>
          <w:spacing w:val="-3"/>
        </w:rPr>
        <w:t xml:space="preserve"> </w:t>
      </w:r>
      <w:r w:rsidRPr="00402D0D">
        <w:t>de</w:t>
      </w:r>
      <w:r w:rsidRPr="00402D0D">
        <w:rPr>
          <w:spacing w:val="-3"/>
        </w:rPr>
        <w:t xml:space="preserve"> </w:t>
      </w:r>
      <w:r w:rsidRPr="00402D0D">
        <w:t>programación,</w:t>
      </w:r>
      <w:r w:rsidRPr="00402D0D">
        <w:rPr>
          <w:spacing w:val="-4"/>
        </w:rPr>
        <w:t xml:space="preserve"> </w:t>
      </w:r>
      <w:r w:rsidRPr="00402D0D">
        <w:t>tanto</w:t>
      </w:r>
      <w:r w:rsidRPr="00402D0D">
        <w:rPr>
          <w:spacing w:val="-4"/>
        </w:rPr>
        <w:t xml:space="preserve"> </w:t>
      </w:r>
      <w:r w:rsidRPr="00402D0D">
        <w:t>en</w:t>
      </w:r>
      <w:r w:rsidRPr="00402D0D">
        <w:rPr>
          <w:spacing w:val="-4"/>
        </w:rPr>
        <w:t xml:space="preserve"> </w:t>
      </w:r>
      <w:r w:rsidRPr="00402D0D">
        <w:t>términos</w:t>
      </w:r>
      <w:r w:rsidRPr="00402D0D">
        <w:rPr>
          <w:spacing w:val="-4"/>
        </w:rPr>
        <w:t xml:space="preserve"> </w:t>
      </w:r>
      <w:r w:rsidRPr="00402D0D">
        <w:t>de</w:t>
      </w:r>
      <w:r w:rsidRPr="00402D0D">
        <w:rPr>
          <w:spacing w:val="-4"/>
        </w:rPr>
        <w:t xml:space="preserve"> </w:t>
      </w:r>
      <w:r w:rsidRPr="00402D0D">
        <w:t>variación</w:t>
      </w:r>
      <w:r w:rsidRPr="00402D0D">
        <w:rPr>
          <w:spacing w:val="-4"/>
        </w:rPr>
        <w:t xml:space="preserve"> </w:t>
      </w:r>
      <w:r w:rsidRPr="00402D0D">
        <w:t>de</w:t>
      </w:r>
      <w:r w:rsidRPr="00402D0D">
        <w:rPr>
          <w:spacing w:val="-4"/>
        </w:rPr>
        <w:t xml:space="preserve"> </w:t>
      </w:r>
      <w:r w:rsidRPr="00402D0D">
        <w:t>la</w:t>
      </w:r>
      <w:r w:rsidRPr="00402D0D">
        <w:rPr>
          <w:spacing w:val="-4"/>
        </w:rPr>
        <w:t xml:space="preserve"> </w:t>
      </w:r>
      <w:r w:rsidRPr="00402D0D">
        <w:t>potencia</w:t>
      </w:r>
      <w:del w:id="224" w:author="Comentarios tras la consulta del OS" w:date="2021-06-03T19:03:00Z">
        <w:r w:rsidRPr="00402D0D" w:rsidDel="00532372">
          <w:rPr>
            <w:spacing w:val="-4"/>
          </w:rPr>
          <w:delText xml:space="preserve"> </w:delText>
        </w:r>
        <w:r w:rsidRPr="00402D0D" w:rsidDel="00532372">
          <w:delText>(escalón</w:delText>
        </w:r>
        <w:r w:rsidRPr="00402D0D" w:rsidDel="00532372">
          <w:rPr>
            <w:spacing w:val="-4"/>
          </w:rPr>
          <w:delText xml:space="preserve"> </w:delText>
        </w:r>
        <w:r w:rsidRPr="00402D0D" w:rsidDel="00532372">
          <w:delText>de</w:delText>
        </w:r>
        <w:r w:rsidRPr="00402D0D" w:rsidDel="00532372">
          <w:rPr>
            <w:spacing w:val="-4"/>
          </w:rPr>
          <w:delText xml:space="preserve"> </w:delText>
        </w:r>
        <w:r w:rsidRPr="00402D0D" w:rsidDel="00532372">
          <w:delText>potencia)</w:delText>
        </w:r>
      </w:del>
      <w:r w:rsidRPr="00402D0D">
        <w:t>,</w:t>
      </w:r>
      <w:r w:rsidRPr="00402D0D">
        <w:rPr>
          <w:spacing w:val="-4"/>
        </w:rPr>
        <w:t xml:space="preserve"> </w:t>
      </w:r>
      <w:r w:rsidRPr="00402D0D">
        <w:t>como</w:t>
      </w:r>
      <w:r w:rsidRPr="00402D0D">
        <w:rPr>
          <w:spacing w:val="-4"/>
        </w:rPr>
        <w:t xml:space="preserve"> </w:t>
      </w:r>
      <w:r w:rsidRPr="00402D0D">
        <w:t>del cumplimiento</w:t>
      </w:r>
      <w:r w:rsidRPr="00402D0D">
        <w:rPr>
          <w:spacing w:val="15"/>
        </w:rPr>
        <w:t xml:space="preserve"> </w:t>
      </w:r>
      <w:r w:rsidRPr="00402D0D">
        <w:t>del</w:t>
      </w:r>
      <w:r w:rsidRPr="00402D0D">
        <w:rPr>
          <w:spacing w:val="15"/>
        </w:rPr>
        <w:t xml:space="preserve"> </w:t>
      </w:r>
      <w:r w:rsidRPr="00402D0D">
        <w:t>tiempo</w:t>
      </w:r>
      <w:r w:rsidRPr="00402D0D">
        <w:rPr>
          <w:spacing w:val="15"/>
        </w:rPr>
        <w:t xml:space="preserve"> </w:t>
      </w:r>
      <w:r w:rsidRPr="00402D0D">
        <w:t>máximo</w:t>
      </w:r>
      <w:r w:rsidRPr="00402D0D">
        <w:rPr>
          <w:spacing w:val="15"/>
        </w:rPr>
        <w:t xml:space="preserve"> </w:t>
      </w:r>
      <w:r w:rsidRPr="00402D0D">
        <w:t>(15</w:t>
      </w:r>
      <w:r w:rsidRPr="00402D0D">
        <w:rPr>
          <w:spacing w:val="15"/>
        </w:rPr>
        <w:t xml:space="preserve"> </w:t>
      </w:r>
      <w:r w:rsidRPr="00402D0D">
        <w:t>minutos)</w:t>
      </w:r>
      <w:r w:rsidRPr="00402D0D">
        <w:rPr>
          <w:spacing w:val="15"/>
        </w:rPr>
        <w:t xml:space="preserve"> </w:t>
      </w:r>
      <w:r w:rsidRPr="00402D0D">
        <w:t>en</w:t>
      </w:r>
      <w:r w:rsidRPr="00402D0D">
        <w:rPr>
          <w:spacing w:val="15"/>
        </w:rPr>
        <w:t xml:space="preserve"> </w:t>
      </w:r>
      <w:r w:rsidRPr="00402D0D">
        <w:t>el</w:t>
      </w:r>
      <w:r w:rsidRPr="00402D0D">
        <w:rPr>
          <w:spacing w:val="15"/>
        </w:rPr>
        <w:t xml:space="preserve"> </w:t>
      </w:r>
      <w:r w:rsidRPr="00402D0D">
        <w:t>que</w:t>
      </w:r>
      <w:r w:rsidRPr="00402D0D">
        <w:rPr>
          <w:spacing w:val="15"/>
        </w:rPr>
        <w:t xml:space="preserve"> </w:t>
      </w:r>
      <w:r w:rsidRPr="00402D0D">
        <w:t>dicha</w:t>
      </w:r>
      <w:r w:rsidRPr="00402D0D">
        <w:rPr>
          <w:spacing w:val="15"/>
        </w:rPr>
        <w:t xml:space="preserve"> </w:t>
      </w:r>
      <w:r w:rsidRPr="00402D0D">
        <w:t>modificación</w:t>
      </w:r>
      <w:r w:rsidRPr="00402D0D">
        <w:rPr>
          <w:spacing w:val="15"/>
        </w:rPr>
        <w:t xml:space="preserve"> </w:t>
      </w:r>
      <w:r w:rsidRPr="00402D0D">
        <w:t>de</w:t>
      </w:r>
      <w:r w:rsidRPr="00402D0D">
        <w:rPr>
          <w:spacing w:val="15"/>
        </w:rPr>
        <w:t xml:space="preserve"> </w:t>
      </w:r>
      <w:r w:rsidRPr="00402D0D">
        <w:t>potencia debe</w:t>
      </w:r>
      <w:r w:rsidRPr="00402D0D">
        <w:rPr>
          <w:spacing w:val="-2"/>
        </w:rPr>
        <w:t xml:space="preserve"> </w:t>
      </w:r>
      <w:r w:rsidRPr="00402D0D">
        <w:t>tener</w:t>
      </w:r>
      <w:r w:rsidRPr="00402D0D">
        <w:rPr>
          <w:spacing w:val="-1"/>
        </w:rPr>
        <w:t xml:space="preserve"> </w:t>
      </w:r>
      <w:r w:rsidRPr="00402D0D">
        <w:t>luga</w:t>
      </w:r>
      <w:r w:rsidRPr="00402D0D">
        <w:rPr>
          <w:spacing w:val="-11"/>
        </w:rPr>
        <w:t>r</w:t>
      </w:r>
      <w:r w:rsidRPr="00402D0D">
        <w:t>.</w:t>
      </w:r>
    </w:p>
    <w:p w14:paraId="6CD7994D" w14:textId="013E8DF0" w:rsidR="00C630EE" w:rsidRPr="00402D0D" w:rsidDel="00AD1B21" w:rsidRDefault="00C630EE" w:rsidP="00227984">
      <w:pPr>
        <w:spacing w:before="120" w:after="0"/>
        <w:rPr>
          <w:del w:id="225" w:author="Comentarios tras la consulta del OS" w:date="2021-06-03T19:04:00Z"/>
        </w:rPr>
      </w:pPr>
    </w:p>
    <w:p w14:paraId="3AFE7250" w14:textId="630B9B36" w:rsidR="009F7D85" w:rsidRPr="00402D0D" w:rsidRDefault="009F7D85" w:rsidP="0039250C">
      <w:pPr>
        <w:pStyle w:val="Heading1"/>
        <w:numPr>
          <w:ilvl w:val="0"/>
          <w:numId w:val="8"/>
        </w:numPr>
        <w:spacing w:before="240" w:after="0"/>
        <w:ind w:left="283" w:hanging="357"/>
        <w:contextualSpacing w:val="0"/>
      </w:pPr>
      <w:r w:rsidRPr="00402D0D">
        <w:t>Liquidación de</w:t>
      </w:r>
      <w:r w:rsidR="00C54F4C" w:rsidRPr="00402D0D">
        <w:t xml:space="preserve"> la provisión de</w:t>
      </w:r>
      <w:r w:rsidRPr="00402D0D">
        <w:t>l servicio</w:t>
      </w:r>
    </w:p>
    <w:p w14:paraId="0A430C2A" w14:textId="356305C6" w:rsidR="00F51F27" w:rsidRPr="00402D0D" w:rsidRDefault="00613322" w:rsidP="00450AC6">
      <w:pPr>
        <w:spacing w:before="120" w:after="0"/>
      </w:pPr>
      <w:r w:rsidRPr="00402D0D">
        <w:rPr>
          <w:spacing w:val="2"/>
        </w:rPr>
        <w:t>E</w:t>
      </w:r>
      <w:r w:rsidRPr="00402D0D">
        <w:t>l</w:t>
      </w:r>
      <w:r w:rsidRPr="00402D0D">
        <w:rPr>
          <w:spacing w:val="21"/>
        </w:rPr>
        <w:t xml:space="preserve"> </w:t>
      </w:r>
      <w:r w:rsidRPr="00402D0D">
        <w:rPr>
          <w:spacing w:val="2"/>
        </w:rPr>
        <w:t>tratamient</w:t>
      </w:r>
      <w:r w:rsidRPr="00402D0D">
        <w:t>o</w:t>
      </w:r>
      <w:r w:rsidRPr="00402D0D">
        <w:rPr>
          <w:spacing w:val="22"/>
        </w:rPr>
        <w:t xml:space="preserve"> </w:t>
      </w:r>
      <w:r w:rsidRPr="00402D0D">
        <w:rPr>
          <w:spacing w:val="2"/>
        </w:rPr>
        <w:t>económic</w:t>
      </w:r>
      <w:r w:rsidRPr="00402D0D">
        <w:t>o</w:t>
      </w:r>
      <w:r w:rsidRPr="00402D0D">
        <w:rPr>
          <w:spacing w:val="21"/>
        </w:rPr>
        <w:t xml:space="preserve"> </w:t>
      </w:r>
      <w:r w:rsidRPr="00402D0D">
        <w:rPr>
          <w:spacing w:val="2"/>
        </w:rPr>
        <w:t>de</w:t>
      </w:r>
      <w:r w:rsidRPr="00402D0D">
        <w:t>l</w:t>
      </w:r>
      <w:r w:rsidRPr="00402D0D">
        <w:rPr>
          <w:spacing w:val="22"/>
        </w:rPr>
        <w:t xml:space="preserve"> </w:t>
      </w:r>
      <w:r w:rsidRPr="00402D0D">
        <w:rPr>
          <w:spacing w:val="2"/>
        </w:rPr>
        <w:t>servici</w:t>
      </w:r>
      <w:r w:rsidRPr="00402D0D">
        <w:t>o</w:t>
      </w:r>
      <w:r w:rsidRPr="00402D0D">
        <w:rPr>
          <w:spacing w:val="21"/>
        </w:rPr>
        <w:t xml:space="preserve"> </w:t>
      </w:r>
      <w:r w:rsidRPr="00402D0D">
        <w:rPr>
          <w:spacing w:val="2"/>
        </w:rPr>
        <w:t>d</w:t>
      </w:r>
      <w:r w:rsidRPr="00402D0D">
        <w:t>e</w:t>
      </w:r>
      <w:r w:rsidRPr="00402D0D">
        <w:rPr>
          <w:spacing w:val="21"/>
        </w:rPr>
        <w:t xml:space="preserve"> </w:t>
      </w:r>
      <w:r w:rsidRPr="00402D0D">
        <w:rPr>
          <w:spacing w:val="2"/>
        </w:rPr>
        <w:t>regulació</w:t>
      </w:r>
      <w:r w:rsidRPr="00402D0D">
        <w:t>n</w:t>
      </w:r>
      <w:r w:rsidRPr="00402D0D">
        <w:rPr>
          <w:spacing w:val="22"/>
        </w:rPr>
        <w:t xml:space="preserve"> </w:t>
      </w:r>
      <w:r w:rsidRPr="00402D0D">
        <w:rPr>
          <w:spacing w:val="2"/>
        </w:rPr>
        <w:t>terciari</w:t>
      </w:r>
      <w:r w:rsidRPr="00402D0D">
        <w:t>a</w:t>
      </w:r>
      <w:r w:rsidRPr="00402D0D">
        <w:rPr>
          <w:spacing w:val="21"/>
        </w:rPr>
        <w:t xml:space="preserve"> </w:t>
      </w:r>
      <w:r w:rsidRPr="00402D0D">
        <w:rPr>
          <w:spacing w:val="2"/>
        </w:rPr>
        <w:t>est</w:t>
      </w:r>
      <w:r w:rsidRPr="00402D0D">
        <w:t>á definido</w:t>
      </w:r>
      <w:r w:rsidRPr="00402D0D">
        <w:rPr>
          <w:spacing w:val="-3"/>
        </w:rPr>
        <w:t xml:space="preserve"> </w:t>
      </w:r>
      <w:r w:rsidRPr="00402D0D">
        <w:t>en</w:t>
      </w:r>
      <w:r w:rsidRPr="00402D0D">
        <w:rPr>
          <w:spacing w:val="-3"/>
        </w:rPr>
        <w:t xml:space="preserve"> </w:t>
      </w:r>
      <w:r w:rsidRPr="00402D0D">
        <w:t>el</w:t>
      </w:r>
      <w:r w:rsidRPr="00402D0D">
        <w:rPr>
          <w:spacing w:val="-3"/>
        </w:rPr>
        <w:t xml:space="preserve"> </w:t>
      </w:r>
      <w:r w:rsidRPr="00402D0D">
        <w:t>procedimiento</w:t>
      </w:r>
      <w:r w:rsidRPr="00402D0D">
        <w:rPr>
          <w:spacing w:val="-3"/>
        </w:rPr>
        <w:t xml:space="preserve"> </w:t>
      </w:r>
      <w:r w:rsidRPr="00402D0D">
        <w:t>de</w:t>
      </w:r>
      <w:r w:rsidRPr="00402D0D">
        <w:rPr>
          <w:spacing w:val="-3"/>
        </w:rPr>
        <w:t xml:space="preserve"> </w:t>
      </w:r>
      <w:r w:rsidRPr="00402D0D">
        <w:t>operación</w:t>
      </w:r>
      <w:r w:rsidRPr="00402D0D">
        <w:rPr>
          <w:spacing w:val="-3"/>
        </w:rPr>
        <w:t xml:space="preserve"> </w:t>
      </w:r>
      <w:r w:rsidRPr="00402D0D">
        <w:t>por</w:t>
      </w:r>
      <w:r w:rsidRPr="00402D0D">
        <w:rPr>
          <w:spacing w:val="-3"/>
        </w:rPr>
        <w:t xml:space="preserve"> </w:t>
      </w:r>
      <w:r w:rsidRPr="00402D0D">
        <w:t>el</w:t>
      </w:r>
      <w:r w:rsidRPr="00402D0D">
        <w:rPr>
          <w:spacing w:val="-3"/>
        </w:rPr>
        <w:t xml:space="preserve"> </w:t>
      </w:r>
      <w:r w:rsidRPr="00402D0D">
        <w:t>que</w:t>
      </w:r>
      <w:r w:rsidRPr="00402D0D">
        <w:rPr>
          <w:spacing w:val="-3"/>
        </w:rPr>
        <w:t xml:space="preserve"> </w:t>
      </w:r>
      <w:r w:rsidRPr="00402D0D">
        <w:t>se</w:t>
      </w:r>
      <w:r w:rsidRPr="00402D0D">
        <w:rPr>
          <w:spacing w:val="-3"/>
        </w:rPr>
        <w:t xml:space="preserve"> </w:t>
      </w:r>
      <w:r w:rsidRPr="00402D0D">
        <w:t>establecen</w:t>
      </w:r>
      <w:r w:rsidRPr="00402D0D">
        <w:rPr>
          <w:spacing w:val="-3"/>
        </w:rPr>
        <w:t xml:space="preserve"> </w:t>
      </w:r>
      <w:r w:rsidRPr="00402D0D">
        <w:t>los</w:t>
      </w:r>
      <w:r w:rsidRPr="00402D0D">
        <w:rPr>
          <w:spacing w:val="-3"/>
        </w:rPr>
        <w:t xml:space="preserve"> </w:t>
      </w:r>
      <w:r w:rsidRPr="00402D0D">
        <w:t>derechos</w:t>
      </w:r>
      <w:r w:rsidRPr="00402D0D">
        <w:rPr>
          <w:spacing w:val="-3"/>
        </w:rPr>
        <w:t xml:space="preserve"> </w:t>
      </w:r>
      <w:r w:rsidRPr="00402D0D">
        <w:t>de</w:t>
      </w:r>
      <w:r w:rsidRPr="00402D0D">
        <w:rPr>
          <w:spacing w:val="-3"/>
        </w:rPr>
        <w:t xml:space="preserve"> </w:t>
      </w:r>
      <w:r w:rsidRPr="00402D0D">
        <w:t>cobro y obligaciones</w:t>
      </w:r>
      <w:r w:rsidRPr="00402D0D">
        <w:rPr>
          <w:spacing w:val="-1"/>
        </w:rPr>
        <w:t xml:space="preserve"> </w:t>
      </w:r>
      <w:r w:rsidRPr="00402D0D">
        <w:t>de</w:t>
      </w:r>
      <w:r w:rsidRPr="00402D0D">
        <w:rPr>
          <w:spacing w:val="-1"/>
        </w:rPr>
        <w:t xml:space="preserve"> </w:t>
      </w:r>
      <w:r w:rsidRPr="00402D0D">
        <w:t>pago</w:t>
      </w:r>
      <w:ins w:id="226" w:author="Red Eléctrica" w:date="2020-12-13T21:14:00Z">
        <w:r w:rsidR="00A8686A">
          <w:t xml:space="preserve"> de los servicios de ajuste del sistema, si bien quedan establecidos en este procedimiento de operación, los criterios de liquidación a los proveedores de este servicio</w:t>
        </w:r>
      </w:ins>
      <w:r w:rsidRPr="00402D0D">
        <w:t>.</w:t>
      </w:r>
    </w:p>
    <w:p w14:paraId="01E7384C" w14:textId="6E7FD30A" w:rsidR="000E6C06" w:rsidRPr="00402D0D" w:rsidRDefault="00613322" w:rsidP="0039250C">
      <w:pPr>
        <w:pStyle w:val="Heading2"/>
        <w:numPr>
          <w:ilvl w:val="1"/>
          <w:numId w:val="8"/>
        </w:numPr>
        <w:spacing w:before="240" w:after="0"/>
        <w:ind w:left="425" w:hanging="357"/>
      </w:pPr>
      <w:r w:rsidRPr="00402D0D">
        <w:t>Liquidació</w:t>
      </w:r>
      <w:r w:rsidR="00405D0E" w:rsidRPr="00402D0D">
        <w:t>n de la</w:t>
      </w:r>
      <w:r w:rsidR="00C54F4C" w:rsidRPr="00402D0D">
        <w:t>s asignaciones de regulación terciaria</w:t>
      </w:r>
    </w:p>
    <w:p w14:paraId="569488CD" w14:textId="69F0C2A4" w:rsidR="008B3D38" w:rsidRDefault="00613322" w:rsidP="00450AC6">
      <w:pPr>
        <w:spacing w:before="120" w:after="0"/>
        <w:rPr>
          <w:ins w:id="227" w:author="Red Eléctrica" w:date="2020-12-13T21:15:00Z"/>
        </w:rPr>
      </w:pPr>
      <w:r w:rsidRPr="00402D0D">
        <w:rPr>
          <w:spacing w:val="1"/>
        </w:rPr>
        <w:t>L</w:t>
      </w:r>
      <w:r w:rsidRPr="00402D0D">
        <w:t>a</w:t>
      </w:r>
      <w:r w:rsidRPr="00402D0D">
        <w:rPr>
          <w:spacing w:val="21"/>
        </w:rPr>
        <w:t xml:space="preserve"> </w:t>
      </w:r>
      <w:r w:rsidRPr="00402D0D">
        <w:rPr>
          <w:spacing w:val="1"/>
        </w:rPr>
        <w:t>energí</w:t>
      </w:r>
      <w:r w:rsidRPr="00402D0D">
        <w:t>a</w:t>
      </w:r>
      <w:r w:rsidRPr="00402D0D">
        <w:rPr>
          <w:spacing w:val="21"/>
        </w:rPr>
        <w:t xml:space="preserve"> </w:t>
      </w:r>
      <w:r w:rsidRPr="00402D0D">
        <w:rPr>
          <w:spacing w:val="1"/>
        </w:rPr>
        <w:t>d</w:t>
      </w:r>
      <w:r w:rsidRPr="00402D0D">
        <w:t>e</w:t>
      </w:r>
      <w:r w:rsidRPr="00402D0D">
        <w:rPr>
          <w:spacing w:val="20"/>
        </w:rPr>
        <w:t xml:space="preserve"> </w:t>
      </w:r>
      <w:r w:rsidRPr="00402D0D">
        <w:rPr>
          <w:spacing w:val="1"/>
        </w:rPr>
        <w:t>regulació</w:t>
      </w:r>
      <w:r w:rsidRPr="00402D0D">
        <w:t>n</w:t>
      </w:r>
      <w:r w:rsidRPr="00402D0D">
        <w:rPr>
          <w:spacing w:val="20"/>
        </w:rPr>
        <w:t xml:space="preserve"> </w:t>
      </w:r>
      <w:r w:rsidRPr="00402D0D">
        <w:rPr>
          <w:spacing w:val="1"/>
        </w:rPr>
        <w:t>terciari</w:t>
      </w:r>
      <w:r w:rsidRPr="00402D0D">
        <w:t>a</w:t>
      </w:r>
      <w:r w:rsidRPr="00402D0D">
        <w:rPr>
          <w:spacing w:val="21"/>
        </w:rPr>
        <w:t xml:space="preserve"> </w:t>
      </w:r>
      <w:r w:rsidRPr="00402D0D">
        <w:rPr>
          <w:spacing w:val="1"/>
        </w:rPr>
        <w:t>ser</w:t>
      </w:r>
      <w:r w:rsidRPr="00402D0D">
        <w:t>á</w:t>
      </w:r>
      <w:r w:rsidRPr="00402D0D">
        <w:rPr>
          <w:spacing w:val="21"/>
        </w:rPr>
        <w:t xml:space="preserve"> </w:t>
      </w:r>
      <w:r w:rsidRPr="00402D0D">
        <w:rPr>
          <w:spacing w:val="1"/>
        </w:rPr>
        <w:t>valorad</w:t>
      </w:r>
      <w:r w:rsidRPr="00402D0D">
        <w:t>a</w:t>
      </w:r>
      <w:r w:rsidRPr="00402D0D">
        <w:rPr>
          <w:spacing w:val="20"/>
        </w:rPr>
        <w:t xml:space="preserve"> </w:t>
      </w:r>
      <w:r w:rsidRPr="00402D0D">
        <w:rPr>
          <w:spacing w:val="1"/>
        </w:rPr>
        <w:t>a</w:t>
      </w:r>
      <w:r w:rsidRPr="00402D0D">
        <w:t>l</w:t>
      </w:r>
      <w:r w:rsidRPr="00402D0D">
        <w:rPr>
          <w:spacing w:val="20"/>
        </w:rPr>
        <w:t xml:space="preserve"> </w:t>
      </w:r>
      <w:r w:rsidRPr="00402D0D">
        <w:rPr>
          <w:spacing w:val="1"/>
        </w:rPr>
        <w:t>preci</w:t>
      </w:r>
      <w:r w:rsidRPr="00402D0D">
        <w:t>o</w:t>
      </w:r>
      <w:r w:rsidRPr="00402D0D">
        <w:rPr>
          <w:spacing w:val="20"/>
        </w:rPr>
        <w:t xml:space="preserve"> </w:t>
      </w:r>
      <w:r w:rsidRPr="00402D0D">
        <w:rPr>
          <w:spacing w:val="1"/>
        </w:rPr>
        <w:t>margina</w:t>
      </w:r>
      <w:r w:rsidRPr="00402D0D">
        <w:t>l</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 xml:space="preserve">las </w:t>
      </w:r>
      <w:r w:rsidRPr="00402D0D">
        <w:t>ofertas</w:t>
      </w:r>
      <w:r w:rsidRPr="00402D0D">
        <w:rPr>
          <w:spacing w:val="-2"/>
        </w:rPr>
        <w:t xml:space="preserve"> </w:t>
      </w:r>
      <w:r w:rsidRPr="00402D0D">
        <w:t>de</w:t>
      </w:r>
      <w:r w:rsidRPr="00402D0D">
        <w:rPr>
          <w:spacing w:val="-2"/>
        </w:rPr>
        <w:t xml:space="preserve"> </w:t>
      </w:r>
      <w:r w:rsidRPr="00402D0D">
        <w:t>regulación</w:t>
      </w:r>
      <w:r w:rsidRPr="00402D0D">
        <w:rPr>
          <w:spacing w:val="-2"/>
        </w:rPr>
        <w:t xml:space="preserve"> </w:t>
      </w:r>
      <w:r w:rsidRPr="00402D0D">
        <w:t>terciaria</w:t>
      </w:r>
      <w:r w:rsidRPr="00402D0D">
        <w:rPr>
          <w:spacing w:val="-2"/>
        </w:rPr>
        <w:t xml:space="preserve"> </w:t>
      </w:r>
      <w:r w:rsidRPr="00402D0D">
        <w:t>asignadas</w:t>
      </w:r>
      <w:r w:rsidRPr="00402D0D">
        <w:rPr>
          <w:spacing w:val="-2"/>
        </w:rPr>
        <w:t xml:space="preserve"> </w:t>
      </w:r>
      <w:r w:rsidRPr="00402D0D">
        <w:t>en</w:t>
      </w:r>
      <w:r w:rsidRPr="00402D0D">
        <w:rPr>
          <w:spacing w:val="-2"/>
        </w:rPr>
        <w:t xml:space="preserve"> </w:t>
      </w:r>
      <w:r w:rsidRPr="00402D0D">
        <w:t>cada</w:t>
      </w:r>
      <w:r w:rsidRPr="00402D0D">
        <w:rPr>
          <w:spacing w:val="-2"/>
        </w:rPr>
        <w:t xml:space="preserve"> </w:t>
      </w:r>
      <w:r w:rsidRPr="00402D0D">
        <w:t>período</w:t>
      </w:r>
      <w:r w:rsidRPr="00402D0D">
        <w:rPr>
          <w:spacing w:val="-2"/>
        </w:rPr>
        <w:t xml:space="preserve"> </w:t>
      </w:r>
      <w:r w:rsidRPr="00402D0D">
        <w:t>de</w:t>
      </w:r>
      <w:r w:rsidRPr="00402D0D">
        <w:rPr>
          <w:spacing w:val="-2"/>
        </w:rPr>
        <w:t xml:space="preserve"> </w:t>
      </w:r>
      <w:r w:rsidRPr="00402D0D">
        <w:t>programación</w:t>
      </w:r>
      <w:ins w:id="228" w:author="Red Eléctrica" w:date="2020-12-13T21:14:00Z">
        <w:r w:rsidR="00A8686A">
          <w:t xml:space="preserve"> </w:t>
        </w:r>
      </w:ins>
      <w:ins w:id="229" w:author="Red Eléctrica" w:date="2021-03-29T21:39:00Z">
        <w:r w:rsidR="00837DC3">
          <w:t>cuarto ho</w:t>
        </w:r>
      </w:ins>
      <w:ins w:id="230" w:author="Red Eléctrica" w:date="2021-03-29T21:40:00Z">
        <w:r w:rsidR="00837DC3">
          <w:t>rario</w:t>
        </w:r>
      </w:ins>
      <w:ins w:id="231" w:author="Red Eléctrica" w:date="2020-12-13T21:14:00Z">
        <w:r w:rsidR="00A8686A">
          <w:t xml:space="preserve"> para cada tipo de activaci</w:t>
        </w:r>
      </w:ins>
      <w:ins w:id="232" w:author="Red Eléctrica" w:date="2020-12-13T21:15:00Z">
        <w:r w:rsidR="00A8686A">
          <w:t>ón</w:t>
        </w:r>
      </w:ins>
      <w:r w:rsidRPr="00402D0D">
        <w:t>,</w:t>
      </w:r>
      <w:r w:rsidRPr="00402D0D">
        <w:rPr>
          <w:spacing w:val="-2"/>
        </w:rPr>
        <w:t xml:space="preserve"> </w:t>
      </w:r>
      <w:r w:rsidRPr="00402D0D">
        <w:t xml:space="preserve">distinguiendo </w:t>
      </w:r>
      <w:r w:rsidRPr="00402D0D">
        <w:rPr>
          <w:spacing w:val="3"/>
        </w:rPr>
        <w:t>l</w:t>
      </w:r>
      <w:r w:rsidRPr="00402D0D">
        <w:t>a</w:t>
      </w:r>
      <w:r w:rsidRPr="00402D0D">
        <w:rPr>
          <w:spacing w:val="24"/>
        </w:rPr>
        <w:t xml:space="preserve"> </w:t>
      </w:r>
      <w:r w:rsidRPr="00402D0D">
        <w:rPr>
          <w:spacing w:val="3"/>
        </w:rPr>
        <w:t>reserv</w:t>
      </w:r>
      <w:r w:rsidRPr="00402D0D">
        <w:t>a</w:t>
      </w:r>
      <w:r w:rsidRPr="00402D0D">
        <w:rPr>
          <w:spacing w:val="25"/>
        </w:rPr>
        <w:t xml:space="preserve"> </w:t>
      </w:r>
      <w:r w:rsidRPr="00402D0D">
        <w:t>a</w:t>
      </w:r>
      <w:r w:rsidRPr="00402D0D">
        <w:rPr>
          <w:spacing w:val="25"/>
        </w:rPr>
        <w:t xml:space="preserve"> </w:t>
      </w:r>
      <w:r w:rsidRPr="00402D0D">
        <w:rPr>
          <w:spacing w:val="3"/>
        </w:rPr>
        <w:t>subi</w:t>
      </w:r>
      <w:r w:rsidRPr="00402D0D">
        <w:t>r</w:t>
      </w:r>
      <w:r w:rsidRPr="00402D0D">
        <w:rPr>
          <w:spacing w:val="25"/>
        </w:rPr>
        <w:t xml:space="preserve"> </w:t>
      </w:r>
      <w:r w:rsidRPr="00402D0D">
        <w:rPr>
          <w:spacing w:val="3"/>
        </w:rPr>
        <w:t>d</w:t>
      </w:r>
      <w:r w:rsidRPr="00402D0D">
        <w:t>e</w:t>
      </w:r>
      <w:r w:rsidRPr="00402D0D">
        <w:rPr>
          <w:spacing w:val="25"/>
        </w:rPr>
        <w:t xml:space="preserve"> </w:t>
      </w:r>
      <w:r w:rsidRPr="00402D0D">
        <w:rPr>
          <w:spacing w:val="3"/>
        </w:rPr>
        <w:t>l</w:t>
      </w:r>
      <w:r w:rsidRPr="00402D0D">
        <w:t>a</w:t>
      </w:r>
      <w:r w:rsidRPr="00402D0D">
        <w:rPr>
          <w:spacing w:val="25"/>
        </w:rPr>
        <w:t xml:space="preserve"> </w:t>
      </w:r>
      <w:r w:rsidRPr="00402D0D">
        <w:rPr>
          <w:spacing w:val="3"/>
        </w:rPr>
        <w:t>reserv</w:t>
      </w:r>
      <w:r w:rsidRPr="00402D0D">
        <w:t>a</w:t>
      </w:r>
      <w:r w:rsidRPr="00402D0D">
        <w:rPr>
          <w:spacing w:val="25"/>
        </w:rPr>
        <w:t xml:space="preserve"> </w:t>
      </w:r>
      <w:r w:rsidRPr="00402D0D">
        <w:t>a</w:t>
      </w:r>
      <w:r w:rsidRPr="00402D0D">
        <w:rPr>
          <w:spacing w:val="25"/>
        </w:rPr>
        <w:t xml:space="preserve"> </w:t>
      </w:r>
      <w:r w:rsidRPr="00402D0D">
        <w:rPr>
          <w:spacing w:val="3"/>
        </w:rPr>
        <w:t>baja</w:t>
      </w:r>
      <w:r w:rsidRPr="00402D0D">
        <w:rPr>
          <w:spacing w:val="-9"/>
        </w:rPr>
        <w:t>r</w:t>
      </w:r>
      <w:del w:id="233" w:author="Red Eléctrica" w:date="2020-12-13T21:15:00Z">
        <w:r w:rsidRPr="00402D0D" w:rsidDel="0057464F">
          <w:delText>,</w:delText>
        </w:r>
        <w:r w:rsidRPr="00402D0D" w:rsidDel="0057464F">
          <w:rPr>
            <w:spacing w:val="25"/>
          </w:rPr>
          <w:delText xml:space="preserve"> </w:delText>
        </w:r>
        <w:r w:rsidRPr="00402D0D" w:rsidDel="0057464F">
          <w:delText>y</w:delText>
        </w:r>
        <w:r w:rsidRPr="00402D0D" w:rsidDel="0057464F">
          <w:rPr>
            <w:spacing w:val="25"/>
          </w:rPr>
          <w:delText xml:space="preserve"> </w:delText>
        </w:r>
        <w:r w:rsidRPr="00402D0D" w:rsidDel="0057464F">
          <w:rPr>
            <w:spacing w:val="3"/>
          </w:rPr>
          <w:delText>siend</w:delText>
        </w:r>
        <w:r w:rsidRPr="00402D0D" w:rsidDel="0057464F">
          <w:delText>o</w:delText>
        </w:r>
        <w:r w:rsidRPr="00402D0D" w:rsidDel="0057464F">
          <w:rPr>
            <w:spacing w:val="25"/>
          </w:rPr>
          <w:delText xml:space="preserve"> </w:delText>
        </w:r>
        <w:r w:rsidRPr="00402D0D" w:rsidDel="0057464F">
          <w:rPr>
            <w:spacing w:val="3"/>
          </w:rPr>
          <w:delText>calculad</w:delText>
        </w:r>
        <w:r w:rsidRPr="00402D0D" w:rsidDel="0057464F">
          <w:delText>o</w:delText>
        </w:r>
        <w:r w:rsidRPr="00402D0D" w:rsidDel="0057464F">
          <w:rPr>
            <w:spacing w:val="25"/>
          </w:rPr>
          <w:delText xml:space="preserve"> </w:delText>
        </w:r>
        <w:r w:rsidRPr="00402D0D" w:rsidDel="0057464F">
          <w:rPr>
            <w:spacing w:val="3"/>
          </w:rPr>
          <w:delText>dich</w:delText>
        </w:r>
        <w:r w:rsidRPr="00402D0D" w:rsidDel="0057464F">
          <w:delText>o</w:delText>
        </w:r>
        <w:r w:rsidRPr="00402D0D" w:rsidDel="0057464F">
          <w:rPr>
            <w:spacing w:val="25"/>
          </w:rPr>
          <w:delText xml:space="preserve"> </w:delText>
        </w:r>
        <w:r w:rsidRPr="00402D0D" w:rsidDel="0057464F">
          <w:rPr>
            <w:spacing w:val="3"/>
          </w:rPr>
          <w:delText>preci</w:delText>
        </w:r>
        <w:r w:rsidRPr="00402D0D" w:rsidDel="0057464F">
          <w:delText>o</w:delText>
        </w:r>
        <w:r w:rsidRPr="00402D0D" w:rsidDel="0057464F">
          <w:rPr>
            <w:spacing w:val="25"/>
          </w:rPr>
          <w:delText xml:space="preserve"> </w:delText>
        </w:r>
        <w:r w:rsidRPr="00402D0D" w:rsidDel="0057464F">
          <w:rPr>
            <w:spacing w:val="3"/>
          </w:rPr>
          <w:delText>margina</w:delText>
        </w:r>
        <w:r w:rsidRPr="00402D0D" w:rsidDel="0057464F">
          <w:delText>l</w:delText>
        </w:r>
        <w:r w:rsidRPr="00402D0D" w:rsidDel="0057464F">
          <w:rPr>
            <w:spacing w:val="25"/>
          </w:rPr>
          <w:delText xml:space="preserve"> </w:delText>
        </w:r>
        <w:r w:rsidRPr="00402D0D" w:rsidDel="0057464F">
          <w:rPr>
            <w:spacing w:val="3"/>
          </w:rPr>
          <w:delText xml:space="preserve">de </w:delText>
        </w:r>
        <w:r w:rsidRPr="00402D0D" w:rsidDel="0057464F">
          <w:delText>acuerdo</w:delText>
        </w:r>
        <w:r w:rsidRPr="00402D0D" w:rsidDel="0057464F">
          <w:rPr>
            <w:spacing w:val="-2"/>
          </w:rPr>
          <w:delText xml:space="preserve"> </w:delText>
        </w:r>
        <w:r w:rsidRPr="00402D0D" w:rsidDel="0057464F">
          <w:delText>con</w:delText>
        </w:r>
        <w:r w:rsidRPr="00402D0D" w:rsidDel="0057464F">
          <w:rPr>
            <w:spacing w:val="-1"/>
          </w:rPr>
          <w:delText xml:space="preserve"> </w:delText>
        </w:r>
        <w:r w:rsidRPr="00402D0D" w:rsidDel="0057464F">
          <w:delText>el</w:delText>
        </w:r>
        <w:r w:rsidRPr="00402D0D" w:rsidDel="0057464F">
          <w:rPr>
            <w:spacing w:val="-1"/>
          </w:rPr>
          <w:delText xml:space="preserve"> </w:delText>
        </w:r>
        <w:r w:rsidRPr="00402D0D" w:rsidDel="0057464F">
          <w:delText>mecanismo</w:delText>
        </w:r>
        <w:r w:rsidRPr="00402D0D" w:rsidDel="0057464F">
          <w:rPr>
            <w:spacing w:val="-1"/>
          </w:rPr>
          <w:delText xml:space="preserve"> </w:delText>
        </w:r>
        <w:r w:rsidRPr="00402D0D" w:rsidDel="0057464F">
          <w:delText>especificado</w:delText>
        </w:r>
        <w:r w:rsidRPr="00402D0D" w:rsidDel="0057464F">
          <w:rPr>
            <w:spacing w:val="-1"/>
          </w:rPr>
          <w:delText xml:space="preserve"> </w:delText>
        </w:r>
        <w:r w:rsidRPr="00402D0D" w:rsidDel="0057464F">
          <w:delText>en</w:delText>
        </w:r>
        <w:r w:rsidRPr="00402D0D" w:rsidDel="0057464F">
          <w:rPr>
            <w:spacing w:val="-1"/>
          </w:rPr>
          <w:delText xml:space="preserve"> </w:delText>
        </w:r>
        <w:r w:rsidRPr="00402D0D" w:rsidDel="0057464F">
          <w:delText>el</w:delText>
        </w:r>
        <w:r w:rsidRPr="00402D0D" w:rsidDel="0057464F">
          <w:rPr>
            <w:spacing w:val="-1"/>
          </w:rPr>
          <w:delText xml:space="preserve"> </w:delText>
        </w:r>
        <w:r w:rsidRPr="00402D0D" w:rsidDel="0057464F">
          <w:delText>anexo</w:delText>
        </w:r>
        <w:r w:rsidRPr="00402D0D" w:rsidDel="0057464F">
          <w:rPr>
            <w:spacing w:val="-1"/>
          </w:rPr>
          <w:delText xml:space="preserve"> </w:delText>
        </w:r>
        <w:r w:rsidRPr="00402D0D" w:rsidDel="0057464F">
          <w:delText>II de</w:delText>
        </w:r>
        <w:r w:rsidRPr="00402D0D" w:rsidDel="0057464F">
          <w:rPr>
            <w:spacing w:val="-1"/>
          </w:rPr>
          <w:delText xml:space="preserve"> </w:delText>
        </w:r>
        <w:r w:rsidRPr="00402D0D" w:rsidDel="0057464F">
          <w:delText>este</w:delText>
        </w:r>
        <w:r w:rsidRPr="00402D0D" w:rsidDel="0057464F">
          <w:rPr>
            <w:spacing w:val="-2"/>
          </w:rPr>
          <w:delText xml:space="preserve"> </w:delText>
        </w:r>
        <w:r w:rsidRPr="00402D0D" w:rsidDel="0057464F">
          <w:delText>procedimiento</w:delText>
        </w:r>
        <w:r w:rsidR="00F51F27" w:rsidRPr="00402D0D" w:rsidDel="0057464F">
          <w:delText xml:space="preserve"> de operación</w:delText>
        </w:r>
      </w:del>
      <w:r w:rsidRPr="00402D0D">
        <w:t>.</w:t>
      </w:r>
    </w:p>
    <w:p w14:paraId="3E321C1A" w14:textId="77777777" w:rsidR="0070184A" w:rsidRPr="009522E1" w:rsidRDefault="0070184A" w:rsidP="0070184A">
      <w:pPr>
        <w:pStyle w:val="ListParagraph"/>
        <w:numPr>
          <w:ilvl w:val="2"/>
          <w:numId w:val="8"/>
        </w:numPr>
        <w:spacing w:before="120" w:after="0"/>
        <w:ind w:left="709"/>
        <w:rPr>
          <w:ins w:id="234" w:author="Red Eléctrica" w:date="2020-12-13T21:15:00Z"/>
          <w:lang w:val="es-ES"/>
        </w:rPr>
      </w:pPr>
      <w:ins w:id="235" w:author="Red Eléctrica" w:date="2020-12-13T21:15:00Z">
        <w:r w:rsidRPr="009522E1">
          <w:rPr>
            <w:lang w:val="es-ES"/>
          </w:rPr>
          <w:t>Activaciones programadas</w:t>
        </w:r>
      </w:ins>
    </w:p>
    <w:p w14:paraId="236CEA63" w14:textId="276E3FA8" w:rsidR="0070184A" w:rsidRPr="009522E1" w:rsidRDefault="0070184A" w:rsidP="0070184A">
      <w:pPr>
        <w:spacing w:before="120" w:after="0"/>
        <w:rPr>
          <w:ins w:id="236" w:author="Red Eléctrica" w:date="2020-12-13T21:15:00Z"/>
          <w:spacing w:val="1"/>
        </w:rPr>
      </w:pPr>
      <w:ins w:id="237" w:author="Red Eléctrica" w:date="2020-12-13T21:15:00Z">
        <w:r>
          <w:rPr>
            <w:lang w:val="es-ES"/>
          </w:rPr>
          <w:t>Como</w:t>
        </w:r>
        <w:r w:rsidRPr="009522E1">
          <w:rPr>
            <w:spacing w:val="1"/>
          </w:rPr>
          <w:t xml:space="preserve"> resultado del proceso de activación programada se obtendrá un precio marginal para cada periodo de programación cuarto horario determinado por la oferta asignada de mayor precio, en </w:t>
        </w:r>
      </w:ins>
      <w:ins w:id="238" w:author="Red Eléctrica" w:date="2021-03-29T21:40:00Z">
        <w:r w:rsidR="00031591">
          <w:rPr>
            <w:spacing w:val="1"/>
          </w:rPr>
          <w:t>el</w:t>
        </w:r>
      </w:ins>
      <w:ins w:id="239" w:author="Poza Sanchez, Elena" w:date="2021-03-26T13:12:00Z">
        <w:r w:rsidR="00031591">
          <w:rPr>
            <w:spacing w:val="1"/>
          </w:rPr>
          <w:t xml:space="preserve"> </w:t>
        </w:r>
      </w:ins>
      <w:ins w:id="240" w:author="Red Eléctrica" w:date="2020-12-13T21:15:00Z">
        <w:r w:rsidRPr="009522E1">
          <w:rPr>
            <w:spacing w:val="1"/>
          </w:rPr>
          <w:t xml:space="preserve">caso de activación de </w:t>
        </w:r>
      </w:ins>
      <w:ins w:id="241" w:author="Red Eléctrica" w:date="2021-03-29T21:40:00Z">
        <w:r w:rsidR="00031591">
          <w:rPr>
            <w:spacing w:val="1"/>
          </w:rPr>
          <w:t>reserva</w:t>
        </w:r>
      </w:ins>
      <w:ins w:id="242" w:author="Poza Sanchez, Elena" w:date="2021-03-26T13:12:00Z">
        <w:r w:rsidR="00031591">
          <w:rPr>
            <w:spacing w:val="1"/>
          </w:rPr>
          <w:t xml:space="preserve"> </w:t>
        </w:r>
      </w:ins>
      <w:ins w:id="243" w:author="Red Eléctrica" w:date="2020-12-13T21:15:00Z">
        <w:r w:rsidRPr="009522E1">
          <w:rPr>
            <w:spacing w:val="1"/>
          </w:rPr>
          <w:t xml:space="preserve">terciaria a subir, o por la oferta de menor precio, en </w:t>
        </w:r>
      </w:ins>
      <w:ins w:id="244" w:author="Red Eléctrica" w:date="2021-03-29T21:40:00Z">
        <w:r w:rsidR="00031591">
          <w:rPr>
            <w:spacing w:val="1"/>
          </w:rPr>
          <w:t xml:space="preserve">el </w:t>
        </w:r>
      </w:ins>
      <w:ins w:id="245" w:author="Red Eléctrica" w:date="2020-12-13T21:15:00Z">
        <w:r w:rsidRPr="009522E1">
          <w:rPr>
            <w:spacing w:val="1"/>
          </w:rPr>
          <w:t xml:space="preserve">caso de activación de </w:t>
        </w:r>
      </w:ins>
      <w:ins w:id="246" w:author="Red Eléctrica" w:date="2021-03-29T21:40:00Z">
        <w:r w:rsidR="00031591">
          <w:rPr>
            <w:spacing w:val="1"/>
          </w:rPr>
          <w:t>reserva</w:t>
        </w:r>
      </w:ins>
      <w:ins w:id="247" w:author="Red Eléctrica" w:date="2020-12-13T21:15:00Z">
        <w:r w:rsidR="00031591">
          <w:rPr>
            <w:spacing w:val="1"/>
          </w:rPr>
          <w:t xml:space="preserve"> </w:t>
        </w:r>
        <w:r w:rsidRPr="009522E1">
          <w:rPr>
            <w:spacing w:val="1"/>
          </w:rPr>
          <w:t>terciaria a bajar.</w:t>
        </w:r>
      </w:ins>
    </w:p>
    <w:p w14:paraId="2468A2BF" w14:textId="77777777" w:rsidR="0070184A" w:rsidRPr="00065743" w:rsidRDefault="0070184A" w:rsidP="0070184A">
      <w:pPr>
        <w:pStyle w:val="ListParagraph"/>
        <w:numPr>
          <w:ilvl w:val="2"/>
          <w:numId w:val="8"/>
        </w:numPr>
        <w:spacing w:before="120" w:after="0"/>
        <w:ind w:left="709"/>
        <w:rPr>
          <w:ins w:id="248" w:author="Red Eléctrica" w:date="2020-12-13T21:15:00Z"/>
          <w:lang w:val="es-ES"/>
        </w:rPr>
      </w:pPr>
      <w:ins w:id="249" w:author="Red Eléctrica" w:date="2020-12-13T21:15:00Z">
        <w:r w:rsidRPr="00065743">
          <w:rPr>
            <w:lang w:val="es-ES"/>
          </w:rPr>
          <w:t xml:space="preserve">Activaciones </w:t>
        </w:r>
        <w:r>
          <w:rPr>
            <w:lang w:val="es-ES"/>
          </w:rPr>
          <w:t>directas</w:t>
        </w:r>
      </w:ins>
    </w:p>
    <w:p w14:paraId="5D383780" w14:textId="77777777" w:rsidR="0070184A" w:rsidRDefault="0070184A" w:rsidP="0070184A">
      <w:pPr>
        <w:spacing w:before="120" w:after="240"/>
        <w:rPr>
          <w:ins w:id="250" w:author="Red Eléctrica" w:date="2020-12-13T21:15:00Z"/>
          <w:lang w:val="es-ES"/>
        </w:rPr>
      </w:pPr>
      <w:ins w:id="251" w:author="Red Eléctrica" w:date="2020-12-13T21:15:00Z">
        <w:r w:rsidRPr="00193695">
          <w:rPr>
            <w:lang w:val="es-ES"/>
          </w:rPr>
          <w:t xml:space="preserve">Las asignaciones directas aplican a dos </w:t>
        </w:r>
        <w:r>
          <w:rPr>
            <w:lang w:val="es-ES"/>
          </w:rPr>
          <w:t>periodos de programación cuarto horarios</w:t>
        </w:r>
        <w:r w:rsidRPr="00193695">
          <w:rPr>
            <w:lang w:val="es-ES"/>
          </w:rPr>
          <w:t xml:space="preserve">, por lo que existirán dos precios marginales correspondientes a cada </w:t>
        </w:r>
        <w:r>
          <w:rPr>
            <w:lang w:val="es-ES"/>
          </w:rPr>
          <w:t>uno de los periodos de programación cuarto horario y</w:t>
        </w:r>
        <w:r w:rsidRPr="00193695">
          <w:rPr>
            <w:lang w:val="es-ES"/>
          </w:rPr>
          <w:t xml:space="preserve"> para cada sentido subir/bajar</w:t>
        </w:r>
        <w:r>
          <w:rPr>
            <w:lang w:val="es-ES"/>
          </w:rPr>
          <w:t>:</w:t>
        </w:r>
      </w:ins>
    </w:p>
    <w:tbl>
      <w:tblPr>
        <w:tblStyle w:val="TableGrid"/>
        <w:tblW w:w="0" w:type="auto"/>
        <w:tblLook w:val="04A0" w:firstRow="1" w:lastRow="0" w:firstColumn="1" w:lastColumn="0" w:noHBand="0" w:noVBand="1"/>
      </w:tblPr>
      <w:tblGrid>
        <w:gridCol w:w="1555"/>
        <w:gridCol w:w="3402"/>
        <w:gridCol w:w="3537"/>
      </w:tblGrid>
      <w:tr w:rsidR="0070184A" w14:paraId="449550AC" w14:textId="77777777" w:rsidTr="000B350B">
        <w:trPr>
          <w:ins w:id="252" w:author="Red Eléctrica" w:date="2020-12-13T21:15:00Z"/>
        </w:trPr>
        <w:tc>
          <w:tcPr>
            <w:tcW w:w="1555" w:type="dxa"/>
          </w:tcPr>
          <w:p w14:paraId="50B61998" w14:textId="77777777" w:rsidR="0070184A" w:rsidRPr="00927AC6" w:rsidRDefault="0070184A" w:rsidP="000B350B">
            <w:pPr>
              <w:spacing w:before="120" w:after="0"/>
              <w:jc w:val="center"/>
              <w:rPr>
                <w:ins w:id="253" w:author="Red Eléctrica" w:date="2020-12-13T21:15:00Z"/>
                <w:b/>
                <w:sz w:val="20"/>
                <w:lang w:val="es-ES"/>
              </w:rPr>
            </w:pPr>
            <w:ins w:id="254" w:author="Red Eléctrica" w:date="2020-12-13T21:15:00Z">
              <w:r w:rsidRPr="00927AC6">
                <w:rPr>
                  <w:b/>
                  <w:sz w:val="20"/>
                  <w:lang w:val="es-ES"/>
                </w:rPr>
                <w:t>Precio marginal activaciones directas</w:t>
              </w:r>
            </w:ins>
          </w:p>
        </w:tc>
        <w:tc>
          <w:tcPr>
            <w:tcW w:w="3402" w:type="dxa"/>
          </w:tcPr>
          <w:p w14:paraId="7500ABDD" w14:textId="77777777" w:rsidR="0070184A" w:rsidRPr="00927AC6" w:rsidRDefault="0070184A" w:rsidP="000B350B">
            <w:pPr>
              <w:spacing w:before="120" w:after="0"/>
              <w:jc w:val="center"/>
              <w:rPr>
                <w:ins w:id="255" w:author="Red Eléctrica" w:date="2020-12-13T21:15:00Z"/>
                <w:b/>
                <w:sz w:val="20"/>
                <w:lang w:val="es-ES"/>
              </w:rPr>
            </w:pPr>
            <w:ins w:id="256" w:author="Red Eléctrica" w:date="2020-12-13T21:15:00Z">
              <w:r w:rsidRPr="00927AC6">
                <w:rPr>
                  <w:b/>
                  <w:sz w:val="20"/>
                  <w:lang w:val="es-ES"/>
                </w:rPr>
                <w:t>Periodo de programación correspondiente al inicio de la activación directa</w:t>
              </w:r>
              <w:r>
                <w:rPr>
                  <w:b/>
                  <w:sz w:val="20"/>
                  <w:lang w:val="es-ES"/>
                </w:rPr>
                <w:t xml:space="preserve"> (QH0)</w:t>
              </w:r>
            </w:ins>
          </w:p>
        </w:tc>
        <w:tc>
          <w:tcPr>
            <w:tcW w:w="3537" w:type="dxa"/>
          </w:tcPr>
          <w:p w14:paraId="35CE40B6" w14:textId="77777777" w:rsidR="0070184A" w:rsidRPr="00927AC6" w:rsidRDefault="0070184A" w:rsidP="000B350B">
            <w:pPr>
              <w:spacing w:before="120" w:after="0"/>
              <w:jc w:val="center"/>
              <w:rPr>
                <w:ins w:id="257" w:author="Red Eléctrica" w:date="2020-12-13T21:15:00Z"/>
                <w:b/>
                <w:sz w:val="20"/>
                <w:lang w:val="es-ES"/>
              </w:rPr>
            </w:pPr>
            <w:ins w:id="258" w:author="Red Eléctrica" w:date="2020-12-13T21:15:00Z">
              <w:r w:rsidRPr="00927AC6">
                <w:rPr>
                  <w:b/>
                  <w:sz w:val="20"/>
                  <w:lang w:val="es-ES"/>
                </w:rPr>
                <w:t>Periodo de programación correspondiente al fin de la activación directa</w:t>
              </w:r>
              <w:r>
                <w:rPr>
                  <w:b/>
                  <w:sz w:val="20"/>
                  <w:lang w:val="es-ES"/>
                </w:rPr>
                <w:t xml:space="preserve"> (QH1)</w:t>
              </w:r>
            </w:ins>
          </w:p>
        </w:tc>
      </w:tr>
      <w:tr w:rsidR="0070184A" w14:paraId="60D79971" w14:textId="77777777" w:rsidTr="000B350B">
        <w:trPr>
          <w:ins w:id="259" w:author="Red Eléctrica" w:date="2020-12-13T21:15:00Z"/>
        </w:trPr>
        <w:tc>
          <w:tcPr>
            <w:tcW w:w="1555" w:type="dxa"/>
          </w:tcPr>
          <w:p w14:paraId="2F44A60F" w14:textId="77777777" w:rsidR="0070184A" w:rsidRPr="00927AC6" w:rsidRDefault="0070184A" w:rsidP="000B350B">
            <w:pPr>
              <w:spacing w:before="120" w:after="0"/>
              <w:jc w:val="center"/>
              <w:rPr>
                <w:ins w:id="260" w:author="Red Eléctrica" w:date="2020-12-13T21:15:00Z"/>
                <w:b/>
                <w:sz w:val="20"/>
                <w:lang w:val="es-ES"/>
              </w:rPr>
            </w:pPr>
            <w:ins w:id="261" w:author="Red Eléctrica" w:date="2020-12-13T21:15:00Z">
              <w:r w:rsidRPr="00927AC6">
                <w:rPr>
                  <w:b/>
                  <w:sz w:val="20"/>
                  <w:lang w:val="es-ES"/>
                </w:rPr>
                <w:t>Activaciones a subir</w:t>
              </w:r>
            </w:ins>
          </w:p>
        </w:tc>
        <w:tc>
          <w:tcPr>
            <w:tcW w:w="3402" w:type="dxa"/>
          </w:tcPr>
          <w:p w14:paraId="77A3638A" w14:textId="5AD5C9C9" w:rsidR="0070184A" w:rsidRPr="00927AC6" w:rsidRDefault="0070184A" w:rsidP="000B350B">
            <w:pPr>
              <w:spacing w:before="120" w:after="0"/>
              <w:jc w:val="center"/>
              <w:rPr>
                <w:ins w:id="262" w:author="Red Eléctrica" w:date="2020-12-13T21:15:00Z"/>
                <w:sz w:val="20"/>
                <w:lang w:val="es-ES"/>
              </w:rPr>
            </w:pPr>
            <w:ins w:id="263" w:author="Red Eléctrica" w:date="2020-12-13T21:15:00Z">
              <w:r w:rsidRPr="00927AC6">
                <w:rPr>
                  <w:sz w:val="20"/>
                </w:rPr>
                <w:t>Máximo precio de las asignaciones directas a subir</w:t>
              </w:r>
            </w:ins>
            <w:ins w:id="264" w:author="Red Eléctrica" w:date="2021-01-21T19:53:00Z">
              <w:r w:rsidR="00CD101E">
                <w:rPr>
                  <w:sz w:val="20"/>
                </w:rPr>
                <w:t xml:space="preserve"> realizadas en QH0</w:t>
              </w:r>
            </w:ins>
            <w:ins w:id="265" w:author="Ingelmo Ingelmo, Francisco Javier" w:date="2021-01-08T08:59:00Z">
              <w:r w:rsidRPr="00927AC6">
                <w:rPr>
                  <w:sz w:val="20"/>
                </w:rPr>
                <w:t xml:space="preserve"> </w:t>
              </w:r>
            </w:ins>
            <w:ins w:id="266" w:author="Red Eléctrica" w:date="2020-12-13T21:15:00Z">
              <w:r w:rsidRPr="00927AC6">
                <w:rPr>
                  <w:sz w:val="20"/>
                </w:rPr>
                <w:t>y de la asignación programada a subir realizada en QH0.</w:t>
              </w:r>
            </w:ins>
          </w:p>
        </w:tc>
        <w:tc>
          <w:tcPr>
            <w:tcW w:w="3537" w:type="dxa"/>
          </w:tcPr>
          <w:p w14:paraId="522E9A05" w14:textId="77777777" w:rsidR="0070184A" w:rsidRPr="00927AC6" w:rsidRDefault="0070184A" w:rsidP="000B350B">
            <w:pPr>
              <w:spacing w:before="120" w:after="0"/>
              <w:jc w:val="center"/>
              <w:rPr>
                <w:ins w:id="267" w:author="Red Eléctrica" w:date="2020-12-13T21:15:00Z"/>
                <w:sz w:val="20"/>
                <w:lang w:val="es-ES"/>
              </w:rPr>
            </w:pPr>
            <w:ins w:id="268" w:author="Red Eléctrica" w:date="2020-12-13T21:15:00Z">
              <w:r w:rsidRPr="00927AC6">
                <w:rPr>
                  <w:sz w:val="20"/>
                </w:rPr>
                <w:t>Máximo precio de las asignaciones directas a subir en QH0 y de la asignación programada a subir realizada en QH1</w:t>
              </w:r>
            </w:ins>
          </w:p>
        </w:tc>
      </w:tr>
      <w:tr w:rsidR="0070184A" w14:paraId="3618B6C0" w14:textId="77777777" w:rsidTr="000B350B">
        <w:trPr>
          <w:ins w:id="269" w:author="Red Eléctrica" w:date="2020-12-13T21:15:00Z"/>
        </w:trPr>
        <w:tc>
          <w:tcPr>
            <w:tcW w:w="1555" w:type="dxa"/>
          </w:tcPr>
          <w:p w14:paraId="4A2665E8" w14:textId="77777777" w:rsidR="0070184A" w:rsidRPr="00927AC6" w:rsidRDefault="0070184A" w:rsidP="000B350B">
            <w:pPr>
              <w:spacing w:before="120" w:after="0"/>
              <w:jc w:val="center"/>
              <w:rPr>
                <w:ins w:id="270" w:author="Red Eléctrica" w:date="2020-12-13T21:15:00Z"/>
                <w:b/>
                <w:sz w:val="20"/>
                <w:lang w:val="es-ES"/>
              </w:rPr>
            </w:pPr>
            <w:ins w:id="271" w:author="Red Eléctrica" w:date="2020-12-13T21:15:00Z">
              <w:r w:rsidRPr="00927AC6">
                <w:rPr>
                  <w:b/>
                  <w:sz w:val="20"/>
                  <w:lang w:val="es-ES"/>
                </w:rPr>
                <w:t>Activaciones a bajar</w:t>
              </w:r>
            </w:ins>
          </w:p>
        </w:tc>
        <w:tc>
          <w:tcPr>
            <w:tcW w:w="3402" w:type="dxa"/>
          </w:tcPr>
          <w:p w14:paraId="3E2057AA" w14:textId="6414B616" w:rsidR="0070184A" w:rsidRPr="00927AC6" w:rsidRDefault="0070184A" w:rsidP="000B350B">
            <w:pPr>
              <w:spacing w:before="120" w:after="0"/>
              <w:jc w:val="center"/>
              <w:rPr>
                <w:ins w:id="272" w:author="Red Eléctrica" w:date="2020-12-13T21:15:00Z"/>
                <w:sz w:val="20"/>
                <w:lang w:val="es-ES"/>
              </w:rPr>
            </w:pPr>
            <w:ins w:id="273" w:author="Red Eléctrica" w:date="2020-12-13T21:15:00Z">
              <w:r w:rsidRPr="00927AC6">
                <w:rPr>
                  <w:sz w:val="20"/>
                </w:rPr>
                <w:t xml:space="preserve">Mínimo precio de las asignaciones directas a bajar </w:t>
              </w:r>
            </w:ins>
            <w:ins w:id="274" w:author="Red Eléctrica" w:date="2021-01-21T19:54:00Z">
              <w:r w:rsidR="00CD101E">
                <w:rPr>
                  <w:sz w:val="20"/>
                </w:rPr>
                <w:t>realizadas en QH0</w:t>
              </w:r>
            </w:ins>
            <w:ins w:id="275" w:author="Ingelmo Ingelmo, Francisco Javier" w:date="2021-01-08T08:59:00Z">
              <w:r w:rsidR="00CD101E">
                <w:rPr>
                  <w:sz w:val="20"/>
                </w:rPr>
                <w:t xml:space="preserve"> </w:t>
              </w:r>
            </w:ins>
            <w:ins w:id="276" w:author="Red Eléctrica" w:date="2020-12-13T21:15:00Z">
              <w:r w:rsidRPr="00927AC6">
                <w:rPr>
                  <w:sz w:val="20"/>
                </w:rPr>
                <w:t>y de la asignación programada a bajar realizada en QH0</w:t>
              </w:r>
            </w:ins>
          </w:p>
        </w:tc>
        <w:tc>
          <w:tcPr>
            <w:tcW w:w="3537" w:type="dxa"/>
          </w:tcPr>
          <w:p w14:paraId="79CFDB30" w14:textId="77777777" w:rsidR="0070184A" w:rsidRPr="00927AC6" w:rsidRDefault="0070184A" w:rsidP="000B350B">
            <w:pPr>
              <w:spacing w:before="120" w:after="0"/>
              <w:jc w:val="center"/>
              <w:rPr>
                <w:ins w:id="277" w:author="Red Eléctrica" w:date="2020-12-13T21:15:00Z"/>
                <w:sz w:val="20"/>
                <w:lang w:val="es-ES"/>
              </w:rPr>
            </w:pPr>
            <w:ins w:id="278" w:author="Red Eléctrica" w:date="2020-12-13T21:15:00Z">
              <w:r w:rsidRPr="00927AC6">
                <w:rPr>
                  <w:sz w:val="20"/>
                </w:rPr>
                <w:t>Mínimo precio de las asignaciones directas a bajar en QH0 y de la asignación programada a bajar realizada en QH1</w:t>
              </w:r>
            </w:ins>
          </w:p>
        </w:tc>
      </w:tr>
    </w:tbl>
    <w:p w14:paraId="6D27B665" w14:textId="77777777" w:rsidR="0070184A" w:rsidRPr="00065743" w:rsidRDefault="0070184A" w:rsidP="0070184A">
      <w:pPr>
        <w:pStyle w:val="ListParagraph"/>
        <w:numPr>
          <w:ilvl w:val="2"/>
          <w:numId w:val="8"/>
        </w:numPr>
        <w:spacing w:before="240" w:after="0"/>
        <w:ind w:left="709"/>
        <w:rPr>
          <w:ins w:id="279" w:author="Red Eléctrica" w:date="2020-12-13T21:15:00Z"/>
          <w:lang w:val="es-ES"/>
        </w:rPr>
      </w:pPr>
      <w:ins w:id="280" w:author="Red Eléctrica" w:date="2020-12-13T21:15:00Z">
        <w:r w:rsidRPr="00065743">
          <w:rPr>
            <w:lang w:val="es-ES"/>
          </w:rPr>
          <w:t>Activaciones</w:t>
        </w:r>
        <w:r>
          <w:rPr>
            <w:lang w:val="es-ES"/>
          </w:rPr>
          <w:t xml:space="preserve"> por aplicación del mecanismo excepcional de resolución.</w:t>
        </w:r>
      </w:ins>
    </w:p>
    <w:p w14:paraId="5A817C84" w14:textId="607852C3" w:rsidR="00166D66" w:rsidRPr="00402D0D" w:rsidRDefault="00396671" w:rsidP="00166D66">
      <w:pPr>
        <w:pStyle w:val="BodyText"/>
        <w:spacing w:before="120" w:after="0"/>
      </w:pPr>
      <w:r w:rsidRPr="00402D0D">
        <w:t>Las</w:t>
      </w:r>
      <w:r w:rsidR="00166D66" w:rsidRPr="00402D0D">
        <w:t xml:space="preserve"> asignaciones de regulación terciaria que,</w:t>
      </w:r>
      <w:r w:rsidR="00166D66" w:rsidRPr="00402D0D">
        <w:rPr>
          <w:spacing w:val="1"/>
        </w:rPr>
        <w:t xml:space="preserve"> </w:t>
      </w:r>
      <w:r w:rsidR="00166D66" w:rsidRPr="00402D0D">
        <w:t>en</w:t>
      </w:r>
      <w:r w:rsidR="00166D66" w:rsidRPr="00402D0D">
        <w:rPr>
          <w:spacing w:val="1"/>
        </w:rPr>
        <w:t xml:space="preserve"> </w:t>
      </w:r>
      <w:r w:rsidR="00166D66" w:rsidRPr="00402D0D">
        <w:t>su</w:t>
      </w:r>
      <w:r w:rsidR="00166D66" w:rsidRPr="00402D0D">
        <w:rPr>
          <w:spacing w:val="1"/>
        </w:rPr>
        <w:t xml:space="preserve"> </w:t>
      </w:r>
      <w:r w:rsidR="00166D66" w:rsidRPr="00402D0D">
        <w:t>caso,</w:t>
      </w:r>
      <w:r w:rsidR="00166D66" w:rsidRPr="00402D0D">
        <w:rPr>
          <w:spacing w:val="1"/>
        </w:rPr>
        <w:t xml:space="preserve"> </w:t>
      </w:r>
      <w:r w:rsidR="00166D66" w:rsidRPr="00402D0D">
        <w:t>pueda</w:t>
      </w:r>
      <w:r w:rsidR="00166D66" w:rsidRPr="00402D0D">
        <w:rPr>
          <w:spacing w:val="1"/>
        </w:rPr>
        <w:t xml:space="preserve"> </w:t>
      </w:r>
      <w:r w:rsidR="00166D66" w:rsidRPr="00402D0D">
        <w:t>aplicar</w:t>
      </w:r>
      <w:r w:rsidR="00166D66" w:rsidRPr="00402D0D">
        <w:rPr>
          <w:spacing w:val="1"/>
        </w:rPr>
        <w:t xml:space="preserve"> </w:t>
      </w:r>
      <w:r w:rsidR="00166D66" w:rsidRPr="00402D0D">
        <w:t>el OS</w:t>
      </w:r>
      <w:r w:rsidR="00166D66" w:rsidRPr="00402D0D">
        <w:rPr>
          <w:spacing w:val="-1"/>
        </w:rPr>
        <w:t xml:space="preserve"> </w:t>
      </w:r>
      <w:r w:rsidR="00166D66" w:rsidRPr="00402D0D">
        <w:t>por</w:t>
      </w:r>
      <w:r w:rsidR="00166D66" w:rsidRPr="00402D0D">
        <w:rPr>
          <w:spacing w:val="-1"/>
        </w:rPr>
        <w:t xml:space="preserve"> </w:t>
      </w:r>
      <w:r w:rsidR="00166D66" w:rsidRPr="00402D0D">
        <w:t>mecanismo</w:t>
      </w:r>
      <w:r w:rsidR="00166D66" w:rsidRPr="00402D0D">
        <w:rPr>
          <w:spacing w:val="-2"/>
        </w:rPr>
        <w:t xml:space="preserve"> </w:t>
      </w:r>
      <w:r w:rsidR="00166D66" w:rsidRPr="00402D0D">
        <w:t>excepcional</w:t>
      </w:r>
      <w:r w:rsidR="00166D66" w:rsidRPr="00402D0D">
        <w:rPr>
          <w:spacing w:val="-1"/>
        </w:rPr>
        <w:t xml:space="preserve"> </w:t>
      </w:r>
      <w:r w:rsidR="00166D66" w:rsidRPr="00402D0D">
        <w:t>de</w:t>
      </w:r>
      <w:r w:rsidR="00166D66" w:rsidRPr="00402D0D">
        <w:rPr>
          <w:spacing w:val="-2"/>
        </w:rPr>
        <w:t xml:space="preserve"> </w:t>
      </w:r>
      <w:del w:id="281" w:author="Red Eléctrica" w:date="2021-03-25T12:10:00Z">
        <w:r w:rsidR="00166D66" w:rsidRPr="00402D0D">
          <w:delText>asignación</w:delText>
        </w:r>
      </w:del>
      <w:ins w:id="282" w:author="Red Eléctrica" w:date="2021-03-25T12:10:00Z">
        <w:r w:rsidR="004E0C98">
          <w:t>re</w:t>
        </w:r>
        <w:r w:rsidR="00144829">
          <w:t>solución</w:t>
        </w:r>
        <w:r w:rsidR="004E0C98">
          <w:t xml:space="preserve"> </w:t>
        </w:r>
      </w:ins>
      <w:ins w:id="283" w:author="Red Eléctrica" w:date="2020-12-13T21:16:00Z">
        <w:r w:rsidR="007163E6">
          <w:t>(MER)</w:t>
        </w:r>
      </w:ins>
      <w:r w:rsidR="00166D66" w:rsidRPr="00402D0D">
        <w:rPr>
          <w:spacing w:val="-1"/>
        </w:rPr>
        <w:t xml:space="preserve"> </w:t>
      </w:r>
      <w:r w:rsidR="00166D66" w:rsidRPr="00402D0D">
        <w:t>serán</w:t>
      </w:r>
      <w:r w:rsidR="00166D66" w:rsidRPr="00402D0D">
        <w:rPr>
          <w:spacing w:val="-1"/>
        </w:rPr>
        <w:t xml:space="preserve"> </w:t>
      </w:r>
      <w:r w:rsidR="00166D66" w:rsidRPr="00402D0D">
        <w:t>valoradas</w:t>
      </w:r>
      <w:ins w:id="284" w:author="Red Eléctrica" w:date="2020-12-13T21:16:00Z">
        <w:r w:rsidR="007163E6">
          <w:t xml:space="preserve"> para cada periodo de programación cuarto horario</w:t>
        </w:r>
      </w:ins>
      <w:r w:rsidR="00166D66" w:rsidRPr="00402D0D">
        <w:t xml:space="preserve"> conforme a los siguientes criterios:</w:t>
      </w:r>
    </w:p>
    <w:p w14:paraId="6DEAF051" w14:textId="5600B983" w:rsidR="009D1609" w:rsidRPr="00402D0D" w:rsidRDefault="009D1609" w:rsidP="009D1609">
      <w:pPr>
        <w:pStyle w:val="Heading3"/>
        <w:numPr>
          <w:ilvl w:val="1"/>
          <w:numId w:val="4"/>
        </w:numPr>
        <w:spacing w:before="120"/>
        <w:ind w:left="851"/>
      </w:pPr>
      <w:r w:rsidRPr="00402D0D">
        <w:rPr>
          <w:spacing w:val="2"/>
        </w:rPr>
        <w:t xml:space="preserve">Asignaciones de terciaria por mecanismo excepcional de </w:t>
      </w:r>
      <w:del w:id="285" w:author="Red Eléctrica" w:date="2021-03-25T12:10:00Z">
        <w:r w:rsidRPr="00402D0D">
          <w:rPr>
            <w:spacing w:val="2"/>
          </w:rPr>
          <w:delText xml:space="preserve">asignación </w:delText>
        </w:r>
      </w:del>
      <w:ins w:id="286" w:author="Red Eléctrica" w:date="2021-03-25T12:10:00Z">
        <w:r w:rsidR="00144829">
          <w:rPr>
            <w:spacing w:val="2"/>
          </w:rPr>
          <w:t>resolución</w:t>
        </w:r>
        <w:r w:rsidR="00144829" w:rsidRPr="00402D0D">
          <w:rPr>
            <w:spacing w:val="2"/>
          </w:rPr>
          <w:t xml:space="preserve"> </w:t>
        </w:r>
      </w:ins>
      <w:r w:rsidRPr="00402D0D">
        <w:rPr>
          <w:spacing w:val="2"/>
        </w:rPr>
        <w:t>a subir:</w:t>
      </w:r>
    </w:p>
    <w:p w14:paraId="6912397A" w14:textId="3C00241D" w:rsidR="009D1609" w:rsidRPr="00402D0D" w:rsidRDefault="001B40C3" w:rsidP="009D1609">
      <w:pPr>
        <w:pStyle w:val="Heading3"/>
        <w:numPr>
          <w:ilvl w:val="2"/>
          <w:numId w:val="4"/>
        </w:numPr>
        <w:spacing w:before="120"/>
        <w:ind w:left="1276"/>
        <w:rPr>
          <w:spacing w:val="2"/>
        </w:rPr>
      </w:pPr>
      <w:ins w:id="287" w:author="Red Eléctrica" w:date="2020-12-13T21:18:00Z">
        <w:r>
          <w:t xml:space="preserve">En caso de haber existido alguna activación de regulación terciaria previa </w:t>
        </w:r>
      </w:ins>
      <w:ins w:id="288" w:author="Red Eléctrica" w:date="2020-12-13T21:23:00Z">
        <w:r w:rsidR="003E2F96">
          <w:t xml:space="preserve">a subir </w:t>
        </w:r>
      </w:ins>
      <w:ins w:id="289" w:author="Red Eléctrica" w:date="2020-12-13T21:18:00Z">
        <w:r>
          <w:t xml:space="preserve">en el periodo cuarto horario con precio mayor o igual que cero, el precio de la asignación por MER será igual a </w:t>
        </w:r>
      </w:ins>
      <w:r w:rsidR="009D1609" w:rsidRPr="00402D0D">
        <w:t>1,15</w:t>
      </w:r>
      <w:r w:rsidR="009D1609" w:rsidRPr="00402D0D">
        <w:rPr>
          <w:spacing w:val="15"/>
        </w:rPr>
        <w:t xml:space="preserve"> </w:t>
      </w:r>
      <w:r w:rsidR="009D1609" w:rsidRPr="00402D0D">
        <w:t>veces</w:t>
      </w:r>
      <w:r w:rsidR="009D1609" w:rsidRPr="00402D0D">
        <w:rPr>
          <w:spacing w:val="14"/>
        </w:rPr>
        <w:t xml:space="preserve"> </w:t>
      </w:r>
      <w:r w:rsidR="009D1609" w:rsidRPr="00402D0D">
        <w:t>el precio</w:t>
      </w:r>
      <w:ins w:id="290" w:author="Red Eléctrica" w:date="2020-12-13T21:19:00Z">
        <w:r>
          <w:t xml:space="preserve"> máximo de las activaciones</w:t>
        </w:r>
      </w:ins>
      <w:r w:rsidR="009D1609" w:rsidRPr="00402D0D">
        <w:rPr>
          <w:spacing w:val="6"/>
        </w:rPr>
        <w:t xml:space="preserve"> </w:t>
      </w:r>
      <w:del w:id="291" w:author="Red Eléctrica" w:date="2020-12-13T21:19:00Z">
        <w:r w:rsidR="009D1609" w:rsidRPr="00402D0D" w:rsidDel="001B40C3">
          <w:delText>marginal</w:delText>
        </w:r>
        <w:r w:rsidR="009D1609" w:rsidRPr="00402D0D" w:rsidDel="001B40C3">
          <w:rPr>
            <w:spacing w:val="6"/>
          </w:rPr>
          <w:delText xml:space="preserve"> </w:delText>
        </w:r>
        <w:r w:rsidR="009D1609" w:rsidRPr="00402D0D" w:rsidDel="001B40C3">
          <w:delText>horario</w:delText>
        </w:r>
        <w:r w:rsidR="009D1609" w:rsidRPr="00402D0D" w:rsidDel="001B40C3">
          <w:rPr>
            <w:spacing w:val="6"/>
          </w:rPr>
          <w:delText xml:space="preserve"> </w:delText>
        </w:r>
        <w:r w:rsidR="009D1609" w:rsidRPr="00402D0D" w:rsidDel="001B40C3">
          <w:delText>resultante</w:delText>
        </w:r>
        <w:r w:rsidR="009D1609" w:rsidRPr="00402D0D" w:rsidDel="001B40C3">
          <w:rPr>
            <w:spacing w:val="6"/>
          </w:rPr>
          <w:delText xml:space="preserve"> </w:delText>
        </w:r>
        <w:r w:rsidR="009D1609" w:rsidRPr="00402D0D" w:rsidDel="001B40C3">
          <w:delText>de la</w:delText>
        </w:r>
        <w:r w:rsidR="009D1609" w:rsidRPr="00402D0D" w:rsidDel="001B40C3">
          <w:rPr>
            <w:spacing w:val="6"/>
          </w:rPr>
          <w:delText xml:space="preserve"> </w:delText>
        </w:r>
        <w:r w:rsidR="009D1609" w:rsidRPr="00402D0D" w:rsidDel="001B40C3">
          <w:delText>asignación</w:delText>
        </w:r>
        <w:r w:rsidR="009D1609" w:rsidRPr="00402D0D" w:rsidDel="001B40C3">
          <w:rPr>
            <w:spacing w:val="6"/>
          </w:rPr>
          <w:delText xml:space="preserve"> </w:delText>
        </w:r>
      </w:del>
      <w:r w:rsidR="009D1609" w:rsidRPr="00402D0D">
        <w:t>de</w:t>
      </w:r>
      <w:r w:rsidR="009D1609" w:rsidRPr="00402D0D">
        <w:rPr>
          <w:spacing w:val="6"/>
        </w:rPr>
        <w:t xml:space="preserve"> </w:t>
      </w:r>
      <w:r w:rsidR="009D1609" w:rsidRPr="00402D0D">
        <w:t>regulación</w:t>
      </w:r>
      <w:r w:rsidR="009D1609" w:rsidRPr="00402D0D">
        <w:rPr>
          <w:spacing w:val="6"/>
        </w:rPr>
        <w:t xml:space="preserve"> </w:t>
      </w:r>
      <w:r w:rsidR="009D1609" w:rsidRPr="00402D0D">
        <w:t>terciaria</w:t>
      </w:r>
      <w:r w:rsidR="009D1609" w:rsidRPr="00402D0D">
        <w:rPr>
          <w:spacing w:val="6"/>
        </w:rPr>
        <w:t xml:space="preserve"> </w:t>
      </w:r>
      <w:r w:rsidR="009D1609" w:rsidRPr="00402D0D">
        <w:t>a</w:t>
      </w:r>
      <w:r w:rsidR="009D1609" w:rsidRPr="00402D0D">
        <w:rPr>
          <w:spacing w:val="6"/>
        </w:rPr>
        <w:t xml:space="preserve"> </w:t>
      </w:r>
      <w:r w:rsidR="009D1609" w:rsidRPr="00402D0D">
        <w:t xml:space="preserve">subir en dicho </w:t>
      </w:r>
      <w:del w:id="292" w:author="Red Eléctrica" w:date="2020-12-13T21:19:00Z">
        <w:r w:rsidR="009D1609" w:rsidRPr="00402D0D" w:rsidDel="001B40C3">
          <w:delText>periodo horario</w:delText>
        </w:r>
      </w:del>
      <w:ins w:id="293" w:author="Red Eléctrica" w:date="2020-12-13T21:19:00Z">
        <w:r>
          <w:t xml:space="preserve"> periodo de programación</w:t>
        </w:r>
      </w:ins>
      <w:ins w:id="294" w:author="Red Eléctrica" w:date="2021-03-29T21:41:00Z">
        <w:r w:rsidR="00C81A41">
          <w:t xml:space="preserve"> cuarto horario</w:t>
        </w:r>
      </w:ins>
      <w:ins w:id="295" w:author="Poza Sanchez, Elena" w:date="2021-03-26T13:17:00Z">
        <w:r w:rsidR="00C81A41">
          <w:t xml:space="preserve"> </w:t>
        </w:r>
      </w:ins>
      <w:del w:id="296" w:author="Red Eléctrica" w:date="2020-12-13T21:19:00Z">
        <w:r w:rsidR="009D1609" w:rsidRPr="00402D0D" w:rsidDel="001B40C3">
          <w:rPr>
            <w:spacing w:val="2"/>
          </w:rPr>
          <w:delText>, si el precio resultante de asignación de terciaria a subir es mayor o igual que cero</w:delText>
        </w:r>
      </w:del>
    </w:p>
    <w:p w14:paraId="7B33E671" w14:textId="5774562B" w:rsidR="009D1609" w:rsidRDefault="00037592" w:rsidP="009D1609">
      <w:pPr>
        <w:pStyle w:val="Heading3"/>
        <w:numPr>
          <w:ilvl w:val="2"/>
          <w:numId w:val="4"/>
        </w:numPr>
        <w:spacing w:before="120"/>
        <w:ind w:left="1276"/>
        <w:rPr>
          <w:ins w:id="297" w:author="Red Eléctrica" w:date="2020-12-13T21:21:00Z"/>
          <w:spacing w:val="2"/>
        </w:rPr>
      </w:pPr>
      <w:ins w:id="298" w:author="Red Eléctrica" w:date="2020-12-13T21:19:00Z">
        <w:r>
          <w:t xml:space="preserve">En caso de que todas las activaciones de regulación terciaria </w:t>
        </w:r>
      </w:ins>
      <w:ins w:id="299" w:author="Red Eléctrica" w:date="2020-12-13T21:23:00Z">
        <w:r w:rsidR="003E2F96">
          <w:t xml:space="preserve">a subir </w:t>
        </w:r>
      </w:ins>
      <w:ins w:id="300" w:author="Red Eléctrica" w:date="2020-12-13T21:19:00Z">
        <w:r>
          <w:t xml:space="preserve">previas del periodo cuarto horario resulten con precio menor que cero, el precio de la asignación por MER será igual a </w:t>
        </w:r>
      </w:ins>
      <w:r w:rsidR="009D1609" w:rsidRPr="00402D0D">
        <w:t>0,85</w:t>
      </w:r>
      <w:r w:rsidR="009D1609" w:rsidRPr="00402D0D">
        <w:rPr>
          <w:spacing w:val="15"/>
        </w:rPr>
        <w:t xml:space="preserve"> </w:t>
      </w:r>
      <w:r w:rsidR="009D1609" w:rsidRPr="00402D0D">
        <w:t>veces</w:t>
      </w:r>
      <w:r w:rsidR="009D1609" w:rsidRPr="00402D0D">
        <w:rPr>
          <w:spacing w:val="14"/>
        </w:rPr>
        <w:t xml:space="preserve"> </w:t>
      </w:r>
      <w:r w:rsidR="009D1609" w:rsidRPr="00402D0D">
        <w:t>el precio</w:t>
      </w:r>
      <w:r w:rsidR="009D1609" w:rsidRPr="00402D0D">
        <w:rPr>
          <w:spacing w:val="6"/>
        </w:rPr>
        <w:t xml:space="preserve"> </w:t>
      </w:r>
      <w:ins w:id="301" w:author="Red Eléctrica" w:date="2020-12-13T21:20:00Z">
        <w:r>
          <w:rPr>
            <w:spacing w:val="6"/>
          </w:rPr>
          <w:t>m</w:t>
        </w:r>
      </w:ins>
      <w:ins w:id="302" w:author="Red Eléctrica" w:date="2021-03-23T11:34:00Z">
        <w:r w:rsidR="00EB35D0">
          <w:rPr>
            <w:spacing w:val="6"/>
          </w:rPr>
          <w:t>áx</w:t>
        </w:r>
      </w:ins>
      <w:ins w:id="303" w:author="Red Eléctrica" w:date="2020-12-13T21:20:00Z">
        <w:r>
          <w:rPr>
            <w:spacing w:val="6"/>
          </w:rPr>
          <w:t xml:space="preserve">imo de las activaciones </w:t>
        </w:r>
      </w:ins>
      <w:del w:id="304" w:author="Red Eléctrica" w:date="2020-12-13T21:20:00Z">
        <w:r w:rsidR="009D1609" w:rsidRPr="00402D0D" w:rsidDel="00037592">
          <w:delText>marginal</w:delText>
        </w:r>
        <w:r w:rsidR="009D1609" w:rsidRPr="00402D0D" w:rsidDel="00037592">
          <w:rPr>
            <w:spacing w:val="6"/>
          </w:rPr>
          <w:delText xml:space="preserve"> </w:delText>
        </w:r>
        <w:r w:rsidR="009D1609" w:rsidRPr="00402D0D" w:rsidDel="00037592">
          <w:delText>horario</w:delText>
        </w:r>
        <w:r w:rsidR="009D1609" w:rsidRPr="00402D0D" w:rsidDel="00037592">
          <w:rPr>
            <w:spacing w:val="6"/>
          </w:rPr>
          <w:delText xml:space="preserve"> </w:delText>
        </w:r>
        <w:r w:rsidR="009D1609" w:rsidRPr="00402D0D" w:rsidDel="00037592">
          <w:delText>resultante</w:delText>
        </w:r>
        <w:r w:rsidR="009D1609" w:rsidRPr="00402D0D" w:rsidDel="00037592">
          <w:rPr>
            <w:spacing w:val="6"/>
          </w:rPr>
          <w:delText xml:space="preserve"> </w:delText>
        </w:r>
        <w:r w:rsidR="009D1609" w:rsidRPr="00402D0D" w:rsidDel="00037592">
          <w:delText>de la</w:delText>
        </w:r>
        <w:r w:rsidR="009D1609" w:rsidRPr="00402D0D" w:rsidDel="00037592">
          <w:rPr>
            <w:spacing w:val="6"/>
          </w:rPr>
          <w:delText xml:space="preserve"> </w:delText>
        </w:r>
        <w:r w:rsidR="009D1609" w:rsidRPr="00402D0D" w:rsidDel="00037592">
          <w:delText>asignación</w:delText>
        </w:r>
        <w:r w:rsidR="009D1609" w:rsidRPr="00402D0D" w:rsidDel="00037592">
          <w:rPr>
            <w:spacing w:val="6"/>
          </w:rPr>
          <w:delText xml:space="preserve"> </w:delText>
        </w:r>
      </w:del>
      <w:r w:rsidR="009D1609" w:rsidRPr="00402D0D">
        <w:t>de</w:t>
      </w:r>
      <w:r w:rsidR="009D1609" w:rsidRPr="00402D0D">
        <w:rPr>
          <w:spacing w:val="6"/>
        </w:rPr>
        <w:t xml:space="preserve"> </w:t>
      </w:r>
      <w:r w:rsidR="009D1609" w:rsidRPr="00402D0D">
        <w:t>regulación</w:t>
      </w:r>
      <w:r w:rsidR="009D1609" w:rsidRPr="00402D0D">
        <w:rPr>
          <w:spacing w:val="6"/>
        </w:rPr>
        <w:t xml:space="preserve"> </w:t>
      </w:r>
      <w:r w:rsidR="009D1609" w:rsidRPr="00402D0D">
        <w:t>terciaria</w:t>
      </w:r>
      <w:r w:rsidR="009D1609" w:rsidRPr="00402D0D">
        <w:rPr>
          <w:spacing w:val="6"/>
        </w:rPr>
        <w:t xml:space="preserve"> </w:t>
      </w:r>
      <w:r w:rsidR="009D1609" w:rsidRPr="00402D0D">
        <w:t>a</w:t>
      </w:r>
      <w:r w:rsidR="009D1609" w:rsidRPr="00402D0D">
        <w:rPr>
          <w:spacing w:val="6"/>
        </w:rPr>
        <w:t xml:space="preserve"> </w:t>
      </w:r>
      <w:r w:rsidR="009D1609" w:rsidRPr="00402D0D">
        <w:t xml:space="preserve">subir en dicho periodo </w:t>
      </w:r>
      <w:del w:id="305" w:author="Red Eléctrica" w:date="2020-12-13T21:20:00Z">
        <w:r w:rsidR="009D1609" w:rsidRPr="00402D0D" w:rsidDel="00037592">
          <w:delText>horario</w:delText>
        </w:r>
      </w:del>
      <w:ins w:id="306" w:author="Red Eléctrica" w:date="2020-12-13T21:20:00Z">
        <w:r>
          <w:t>de programación</w:t>
        </w:r>
      </w:ins>
      <w:ins w:id="307" w:author="Poza Sanchez, Elena" w:date="2021-03-26T13:17:00Z">
        <w:r w:rsidR="00C81A41">
          <w:t xml:space="preserve"> </w:t>
        </w:r>
      </w:ins>
      <w:ins w:id="308" w:author="Red Eléctrica" w:date="2021-03-29T21:42:00Z">
        <w:r w:rsidR="00C81A41">
          <w:t>cuarto horario</w:t>
        </w:r>
      </w:ins>
      <w:del w:id="309" w:author="Red Eléctrica" w:date="2020-12-13T21:20:00Z">
        <w:r w:rsidR="009D1609" w:rsidRPr="00402D0D" w:rsidDel="00037592">
          <w:rPr>
            <w:spacing w:val="2"/>
          </w:rPr>
          <w:delText>, si el precio resultante de asignación de terciaria a subir es menor que cero</w:delText>
        </w:r>
      </w:del>
      <w:r w:rsidR="009D1609" w:rsidRPr="00402D0D">
        <w:rPr>
          <w:spacing w:val="2"/>
        </w:rPr>
        <w:t>.</w:t>
      </w:r>
    </w:p>
    <w:p w14:paraId="76C61376" w14:textId="3EDA9D0A" w:rsidR="00732B93" w:rsidRPr="007F45A9" w:rsidRDefault="00732B93" w:rsidP="007F45A9">
      <w:pPr>
        <w:pStyle w:val="Heading3"/>
        <w:numPr>
          <w:ilvl w:val="2"/>
          <w:numId w:val="4"/>
        </w:numPr>
        <w:spacing w:before="120"/>
        <w:ind w:left="1276"/>
      </w:pPr>
      <w:ins w:id="310" w:author="Red Eléctrica" w:date="2020-12-13T21:21:00Z">
        <w:r>
          <w:t xml:space="preserve">En caso de no haber existido activación en el periodo correspondiente, el precio de la asignación por MER será igual a 1,15 veces </w:t>
        </w:r>
        <w:r w:rsidRPr="009522E1">
          <w:t>e</w:t>
        </w:r>
        <w:r w:rsidRPr="007F45A9">
          <w:t xml:space="preserve">l </w:t>
        </w:r>
      </w:ins>
      <w:ins w:id="311" w:author="Red Eléctrica" w:date="2021-03-24T21:12:00Z">
        <w:r w:rsidR="00E76262">
          <w:t>valor</w:t>
        </w:r>
      </w:ins>
      <w:ins w:id="312" w:author="Red Eléctrica" w:date="2020-12-13T21:21:00Z">
        <w:r w:rsidRPr="007F45A9">
          <w:t xml:space="preserve"> medio aritmético de los precios</w:t>
        </w:r>
      </w:ins>
      <w:ins w:id="313" w:author="Red Eléctrica" w:date="2021-03-22T20:20:00Z">
        <w:r w:rsidR="009545EA">
          <w:t xml:space="preserve"> </w:t>
        </w:r>
      </w:ins>
      <w:ins w:id="314" w:author="Red Eléctrica" w:date="2020-12-13T21:21:00Z">
        <w:r w:rsidRPr="007F45A9">
          <w:t xml:space="preserve">de las activaciones programadas y directas a subir del mismo periodo de programación </w:t>
        </w:r>
      </w:ins>
      <w:ins w:id="315" w:author="Red Eléctrica" w:date="2021-03-29T21:42:00Z">
        <w:r w:rsidR="006E6746">
          <w:t>cuarto horario</w:t>
        </w:r>
      </w:ins>
      <w:ins w:id="316" w:author="Red Eléctrica" w:date="2020-12-13T21:21:00Z">
        <w:r w:rsidRPr="007F45A9">
          <w:t xml:space="preserve"> del último mes inmediatamente anterior</w:t>
        </w:r>
      </w:ins>
      <w:ins w:id="317" w:author="Poza Sanchez, Elena" w:date="2021-03-26T13:17:00Z">
        <w:r w:rsidR="006E6746">
          <w:t>.</w:t>
        </w:r>
      </w:ins>
    </w:p>
    <w:p w14:paraId="111C7730" w14:textId="2EC5F198" w:rsidR="009D1609" w:rsidRPr="00402D0D" w:rsidDel="007F45A9" w:rsidRDefault="009D1609" w:rsidP="009D1609">
      <w:pPr>
        <w:pStyle w:val="Heading3"/>
        <w:numPr>
          <w:ilvl w:val="2"/>
          <w:numId w:val="4"/>
        </w:numPr>
        <w:spacing w:before="120"/>
        <w:ind w:left="1276"/>
        <w:rPr>
          <w:del w:id="318" w:author="Red Eléctrica" w:date="2020-12-13T21:21:00Z"/>
        </w:rPr>
      </w:pPr>
      <w:del w:id="319" w:author="Red Eléctrica" w:date="2020-12-13T21:21:00Z">
        <w:r w:rsidRPr="00402D0D" w:rsidDel="007F45A9">
          <w:delText>En caso de no existir asignación de terciaria a subir en el periodo horario:</w:delText>
        </w:r>
      </w:del>
    </w:p>
    <w:p w14:paraId="0C1522EA" w14:textId="67781E15" w:rsidR="009D1609" w:rsidRPr="00402D0D" w:rsidDel="007F45A9" w:rsidRDefault="009D1609" w:rsidP="009D1609">
      <w:pPr>
        <w:pStyle w:val="Heading3"/>
        <w:numPr>
          <w:ilvl w:val="3"/>
          <w:numId w:val="4"/>
        </w:numPr>
        <w:spacing w:before="120"/>
        <w:ind w:left="2127"/>
        <w:rPr>
          <w:del w:id="320" w:author="Red Eléctrica" w:date="2020-12-13T21:21:00Z"/>
        </w:rPr>
      </w:pPr>
      <w:del w:id="321" w:author="Red Eléctrica" w:date="2020-12-13T21:21:00Z">
        <w:r w:rsidRPr="00402D0D" w:rsidDel="007F45A9">
          <w:delText>1,15 veces el precio horario del mercado diario del mismo periodo de programación, si dicho precio es mayor o igual a 0.</w:delText>
        </w:r>
      </w:del>
    </w:p>
    <w:p w14:paraId="21E92082" w14:textId="525D3B55" w:rsidR="009D1609" w:rsidRPr="00402D0D" w:rsidDel="007F45A9" w:rsidRDefault="009D1609" w:rsidP="009D1609">
      <w:pPr>
        <w:pStyle w:val="Heading3"/>
        <w:numPr>
          <w:ilvl w:val="3"/>
          <w:numId w:val="4"/>
        </w:numPr>
        <w:spacing w:before="120"/>
        <w:ind w:left="2127"/>
        <w:rPr>
          <w:del w:id="322" w:author="Red Eléctrica" w:date="2020-12-13T21:21:00Z"/>
        </w:rPr>
      </w:pPr>
      <w:del w:id="323" w:author="Red Eléctrica" w:date="2020-12-13T21:21:00Z">
        <w:r w:rsidRPr="00402D0D" w:rsidDel="007F45A9">
          <w:delText xml:space="preserve">1,15 veces el </w:delText>
        </w:r>
        <w:r w:rsidR="00F46F75" w:rsidDel="007F45A9">
          <w:delText>valor medio aritmético</w:delText>
        </w:r>
        <w:r w:rsidRPr="00402D0D" w:rsidDel="007F45A9">
          <w:delText xml:space="preserve"> del </w:delText>
        </w:r>
        <w:r w:rsidR="00F46F75" w:rsidDel="007F45A9">
          <w:delText xml:space="preserve">precio resultante del </w:delText>
        </w:r>
        <w:r w:rsidRPr="00402D0D" w:rsidDel="007F45A9">
          <w:delText>mercado diario en el mes inmediato anterior</w:delText>
        </w:r>
        <w:r w:rsidR="00F46F75" w:rsidDel="007F45A9">
          <w:delText xml:space="preserve"> en el periodo horario correspondiente</w:delText>
        </w:r>
        <w:r w:rsidRPr="00402D0D" w:rsidDel="007F45A9">
          <w:delText xml:space="preserve">, si el precio marginal horario del mercado diario en </w:delText>
        </w:r>
        <w:r w:rsidR="00F46F75" w:rsidDel="007F45A9">
          <w:delText>dicho</w:delText>
        </w:r>
        <w:r w:rsidRPr="00402D0D" w:rsidDel="007F45A9">
          <w:delText xml:space="preserve"> periodo de programación es menor que 0.</w:delText>
        </w:r>
      </w:del>
    </w:p>
    <w:p w14:paraId="3D943C55" w14:textId="195EB0D3" w:rsidR="003B2D77" w:rsidRPr="00402D0D" w:rsidRDefault="003B2D77" w:rsidP="003B2D77">
      <w:pPr>
        <w:pStyle w:val="Heading3"/>
        <w:numPr>
          <w:ilvl w:val="1"/>
          <w:numId w:val="4"/>
        </w:numPr>
        <w:spacing w:before="120"/>
        <w:ind w:left="851"/>
      </w:pPr>
      <w:r w:rsidRPr="00402D0D">
        <w:rPr>
          <w:spacing w:val="2"/>
        </w:rPr>
        <w:t xml:space="preserve">Asignaciones de terciaria por mecanismo excepcional de </w:t>
      </w:r>
      <w:del w:id="324" w:author="Red Eléctrica" w:date="2021-03-25T12:10:00Z">
        <w:r w:rsidRPr="00402D0D">
          <w:rPr>
            <w:spacing w:val="2"/>
          </w:rPr>
          <w:delText xml:space="preserve">asignación </w:delText>
        </w:r>
      </w:del>
      <w:ins w:id="325" w:author="Red Eléctrica" w:date="2021-03-25T12:10:00Z">
        <w:r w:rsidR="00144829">
          <w:rPr>
            <w:spacing w:val="2"/>
          </w:rPr>
          <w:t>resolución</w:t>
        </w:r>
        <w:r w:rsidR="00144829" w:rsidRPr="00402D0D">
          <w:rPr>
            <w:spacing w:val="2"/>
          </w:rPr>
          <w:t xml:space="preserve"> </w:t>
        </w:r>
      </w:ins>
      <w:r w:rsidRPr="00402D0D">
        <w:rPr>
          <w:spacing w:val="2"/>
        </w:rPr>
        <w:t>a bajar:</w:t>
      </w:r>
    </w:p>
    <w:p w14:paraId="7ADB5D65" w14:textId="41299BB8" w:rsidR="003B2D77" w:rsidRPr="00402D0D" w:rsidRDefault="003E2F96" w:rsidP="003B2D77">
      <w:pPr>
        <w:pStyle w:val="Heading3"/>
        <w:numPr>
          <w:ilvl w:val="2"/>
          <w:numId w:val="4"/>
        </w:numPr>
        <w:spacing w:before="120"/>
        <w:ind w:left="1276"/>
        <w:rPr>
          <w:spacing w:val="2"/>
        </w:rPr>
      </w:pPr>
      <w:ins w:id="326" w:author="Red Eléctrica" w:date="2020-12-13T21:23:00Z">
        <w:r>
          <w:t xml:space="preserve">En caso de haber existido alguna activación de regulación terciaria a bajar previa en el periodo cuarto horario con precio mayor o igual que cero, el precio de la asignación por MER será igual a </w:t>
        </w:r>
      </w:ins>
      <w:r w:rsidR="003B2D77" w:rsidRPr="00402D0D">
        <w:t>0,85</w:t>
      </w:r>
      <w:r w:rsidR="003B2D77" w:rsidRPr="00402D0D">
        <w:rPr>
          <w:spacing w:val="15"/>
        </w:rPr>
        <w:t xml:space="preserve"> </w:t>
      </w:r>
      <w:r w:rsidR="003B2D77" w:rsidRPr="00402D0D">
        <w:t>veces</w:t>
      </w:r>
      <w:r w:rsidR="003B2D77" w:rsidRPr="00402D0D">
        <w:rPr>
          <w:spacing w:val="14"/>
        </w:rPr>
        <w:t xml:space="preserve"> </w:t>
      </w:r>
      <w:r w:rsidR="003B2D77" w:rsidRPr="00402D0D">
        <w:t>el precio</w:t>
      </w:r>
      <w:ins w:id="327" w:author="Red Eléctrica" w:date="2020-12-13T21:24:00Z">
        <w:r w:rsidR="009F5168">
          <w:t xml:space="preserve"> mínimo de las activaciones </w:t>
        </w:r>
      </w:ins>
      <w:del w:id="328" w:author="Red Eléctrica" w:date="2020-12-13T21:24:00Z">
        <w:r w:rsidR="003B2D77" w:rsidRPr="00402D0D" w:rsidDel="009F5168">
          <w:rPr>
            <w:spacing w:val="6"/>
          </w:rPr>
          <w:delText xml:space="preserve"> </w:delText>
        </w:r>
        <w:r w:rsidR="003B2D77" w:rsidRPr="00402D0D" w:rsidDel="009F5168">
          <w:delText>marginal</w:delText>
        </w:r>
        <w:r w:rsidR="003B2D77" w:rsidRPr="00402D0D" w:rsidDel="009F5168">
          <w:rPr>
            <w:spacing w:val="6"/>
          </w:rPr>
          <w:delText xml:space="preserve"> </w:delText>
        </w:r>
        <w:r w:rsidR="003B2D77" w:rsidRPr="00402D0D" w:rsidDel="009F5168">
          <w:delText>horario</w:delText>
        </w:r>
        <w:r w:rsidR="003B2D77" w:rsidRPr="00402D0D" w:rsidDel="009F5168">
          <w:rPr>
            <w:spacing w:val="6"/>
          </w:rPr>
          <w:delText xml:space="preserve"> </w:delText>
        </w:r>
        <w:r w:rsidR="003B2D77" w:rsidRPr="00402D0D" w:rsidDel="009F5168">
          <w:delText>resultante</w:delText>
        </w:r>
        <w:r w:rsidR="003B2D77" w:rsidRPr="00402D0D" w:rsidDel="009F5168">
          <w:rPr>
            <w:spacing w:val="6"/>
          </w:rPr>
          <w:delText xml:space="preserve"> </w:delText>
        </w:r>
        <w:r w:rsidR="003B2D77" w:rsidRPr="00402D0D" w:rsidDel="009F5168">
          <w:delText>de la</w:delText>
        </w:r>
        <w:r w:rsidR="003B2D77" w:rsidRPr="00402D0D" w:rsidDel="009F5168">
          <w:rPr>
            <w:spacing w:val="6"/>
          </w:rPr>
          <w:delText xml:space="preserve"> </w:delText>
        </w:r>
        <w:r w:rsidR="003B2D77" w:rsidRPr="00402D0D" w:rsidDel="009F5168">
          <w:delText>asignación</w:delText>
        </w:r>
        <w:r w:rsidR="003B2D77" w:rsidRPr="00402D0D" w:rsidDel="009F5168">
          <w:rPr>
            <w:spacing w:val="6"/>
          </w:rPr>
          <w:delText xml:space="preserve"> </w:delText>
        </w:r>
      </w:del>
      <w:r w:rsidR="003B2D77" w:rsidRPr="00402D0D">
        <w:t>de</w:t>
      </w:r>
      <w:r w:rsidR="003B2D77" w:rsidRPr="00402D0D">
        <w:rPr>
          <w:spacing w:val="6"/>
        </w:rPr>
        <w:t xml:space="preserve"> </w:t>
      </w:r>
      <w:r w:rsidR="003B2D77" w:rsidRPr="00402D0D">
        <w:t>regulación</w:t>
      </w:r>
      <w:r w:rsidR="003B2D77" w:rsidRPr="00402D0D">
        <w:rPr>
          <w:spacing w:val="6"/>
        </w:rPr>
        <w:t xml:space="preserve"> </w:t>
      </w:r>
      <w:r w:rsidR="003B2D77" w:rsidRPr="00402D0D">
        <w:t>terciaria</w:t>
      </w:r>
      <w:r w:rsidR="003B2D77" w:rsidRPr="00402D0D">
        <w:rPr>
          <w:spacing w:val="6"/>
        </w:rPr>
        <w:t xml:space="preserve"> </w:t>
      </w:r>
      <w:r w:rsidR="003B2D77" w:rsidRPr="00402D0D">
        <w:t>a</w:t>
      </w:r>
      <w:r w:rsidR="003B2D77" w:rsidRPr="00402D0D">
        <w:rPr>
          <w:spacing w:val="6"/>
        </w:rPr>
        <w:t xml:space="preserve"> </w:t>
      </w:r>
      <w:r w:rsidR="003B2D77" w:rsidRPr="00402D0D">
        <w:t>bajar en dicho periodo</w:t>
      </w:r>
      <w:del w:id="329" w:author="Red Eléctrica" w:date="2020-12-13T21:24:00Z">
        <w:r w:rsidR="003B2D77" w:rsidRPr="00402D0D" w:rsidDel="00B44AC8">
          <w:delText xml:space="preserve"> horario</w:delText>
        </w:r>
      </w:del>
      <w:ins w:id="330" w:author="Red Eléctrica" w:date="2020-12-13T21:24:00Z">
        <w:r w:rsidR="009F5168">
          <w:t xml:space="preserve"> </w:t>
        </w:r>
        <w:r w:rsidR="00B44AC8">
          <w:t>de programación</w:t>
        </w:r>
      </w:ins>
      <w:ins w:id="331" w:author="Red Eléctrica" w:date="2021-03-29T21:42:00Z">
        <w:r w:rsidR="006E6746">
          <w:t xml:space="preserve"> cuarto horario</w:t>
        </w:r>
      </w:ins>
      <w:ins w:id="332" w:author="Poza Sanchez, Elena" w:date="2021-03-26T13:18:00Z">
        <w:r w:rsidR="006E6746">
          <w:t xml:space="preserve"> </w:t>
        </w:r>
      </w:ins>
      <w:del w:id="333" w:author="Red Eléctrica" w:date="2020-12-13T21:25:00Z">
        <w:r w:rsidR="003B2D77" w:rsidRPr="00402D0D" w:rsidDel="0095306E">
          <w:rPr>
            <w:spacing w:val="2"/>
          </w:rPr>
          <w:delText>, si el precio resultante de asignación de terciaria a bajar es mayor o igual que cero</w:delText>
        </w:r>
      </w:del>
    </w:p>
    <w:p w14:paraId="4C9AE7B3" w14:textId="65D4E9D8" w:rsidR="003B2D77" w:rsidRDefault="0035431D" w:rsidP="003B2D77">
      <w:pPr>
        <w:pStyle w:val="Heading3"/>
        <w:numPr>
          <w:ilvl w:val="2"/>
          <w:numId w:val="4"/>
        </w:numPr>
        <w:spacing w:before="120"/>
        <w:ind w:left="1276"/>
        <w:rPr>
          <w:ins w:id="334" w:author="Red Eléctrica" w:date="2020-12-13T21:21:00Z"/>
          <w:spacing w:val="2"/>
        </w:rPr>
      </w:pPr>
      <w:ins w:id="335" w:author="Red Eléctrica" w:date="2020-12-13T21:25:00Z">
        <w:r>
          <w:t>En caso de que todas las activaciones de regulación terciaria a bajar previas del periodo cuarto horario resulten con precio menor que cero, el precio de la asignación por MER será igual a</w:t>
        </w:r>
        <w:r w:rsidRPr="00402D0D">
          <w:t xml:space="preserve"> </w:t>
        </w:r>
      </w:ins>
      <w:r w:rsidR="003B2D77" w:rsidRPr="00402D0D">
        <w:t>1,15</w:t>
      </w:r>
      <w:r w:rsidR="003B2D77" w:rsidRPr="00402D0D">
        <w:rPr>
          <w:spacing w:val="15"/>
        </w:rPr>
        <w:t xml:space="preserve"> </w:t>
      </w:r>
      <w:r w:rsidR="003B2D77" w:rsidRPr="00402D0D">
        <w:t>veces</w:t>
      </w:r>
      <w:r w:rsidR="003B2D77" w:rsidRPr="00402D0D">
        <w:rPr>
          <w:spacing w:val="14"/>
        </w:rPr>
        <w:t xml:space="preserve"> </w:t>
      </w:r>
      <w:r w:rsidR="003B2D77" w:rsidRPr="00402D0D">
        <w:t>el precio</w:t>
      </w:r>
      <w:ins w:id="336" w:author="Red Eléctrica" w:date="2020-12-13T21:25:00Z">
        <w:r>
          <w:t xml:space="preserve"> m</w:t>
        </w:r>
      </w:ins>
      <w:ins w:id="337" w:author="Red Eléctrica" w:date="2021-03-23T11:34:00Z">
        <w:r w:rsidR="00EB35D0">
          <w:t>í</w:t>
        </w:r>
        <w:r w:rsidR="00310F11">
          <w:t>n</w:t>
        </w:r>
      </w:ins>
      <w:ins w:id="338" w:author="Red Eléctrica" w:date="2020-12-13T21:25:00Z">
        <w:r>
          <w:t>imo</w:t>
        </w:r>
      </w:ins>
      <w:r w:rsidR="003B2D77" w:rsidRPr="00402D0D">
        <w:rPr>
          <w:spacing w:val="6"/>
        </w:rPr>
        <w:t xml:space="preserve"> </w:t>
      </w:r>
      <w:ins w:id="339" w:author="Red Eléctrica" w:date="2020-12-13T21:25:00Z">
        <w:r w:rsidR="00C80541">
          <w:rPr>
            <w:spacing w:val="6"/>
          </w:rPr>
          <w:t>de las ac</w:t>
        </w:r>
      </w:ins>
      <w:ins w:id="340" w:author="Red Eléctrica" w:date="2020-12-13T21:26:00Z">
        <w:r w:rsidR="00C80541">
          <w:rPr>
            <w:spacing w:val="6"/>
          </w:rPr>
          <w:t>t</w:t>
        </w:r>
      </w:ins>
      <w:ins w:id="341" w:author="Red Eléctrica" w:date="2020-12-13T21:25:00Z">
        <w:r w:rsidR="00C80541">
          <w:rPr>
            <w:spacing w:val="6"/>
          </w:rPr>
          <w:t>ivaciones</w:t>
        </w:r>
      </w:ins>
      <w:ins w:id="342" w:author="Red Eléctrica" w:date="2020-12-13T21:26:00Z">
        <w:r w:rsidR="00C80541">
          <w:rPr>
            <w:spacing w:val="6"/>
          </w:rPr>
          <w:t xml:space="preserve"> </w:t>
        </w:r>
      </w:ins>
      <w:del w:id="343" w:author="Red Eléctrica" w:date="2020-12-13T21:25:00Z">
        <w:r w:rsidR="003B2D77" w:rsidRPr="00402D0D" w:rsidDel="00C80541">
          <w:delText>marginal</w:delText>
        </w:r>
        <w:r w:rsidR="003B2D77" w:rsidRPr="00402D0D" w:rsidDel="00C80541">
          <w:rPr>
            <w:spacing w:val="6"/>
          </w:rPr>
          <w:delText xml:space="preserve"> </w:delText>
        </w:r>
        <w:r w:rsidR="003B2D77" w:rsidRPr="00402D0D" w:rsidDel="00C80541">
          <w:delText>horario</w:delText>
        </w:r>
        <w:r w:rsidR="003B2D77" w:rsidRPr="00402D0D" w:rsidDel="00C80541">
          <w:rPr>
            <w:spacing w:val="6"/>
          </w:rPr>
          <w:delText xml:space="preserve"> </w:delText>
        </w:r>
        <w:r w:rsidR="003B2D77" w:rsidRPr="00402D0D" w:rsidDel="00C80541">
          <w:delText>resultante</w:delText>
        </w:r>
        <w:r w:rsidR="003B2D77" w:rsidRPr="00402D0D" w:rsidDel="00C80541">
          <w:rPr>
            <w:spacing w:val="6"/>
          </w:rPr>
          <w:delText xml:space="preserve"> </w:delText>
        </w:r>
        <w:r w:rsidR="003B2D77" w:rsidRPr="00402D0D" w:rsidDel="00C80541">
          <w:delText>de la</w:delText>
        </w:r>
        <w:r w:rsidR="003B2D77" w:rsidRPr="00402D0D" w:rsidDel="00C80541">
          <w:rPr>
            <w:spacing w:val="6"/>
          </w:rPr>
          <w:delText xml:space="preserve"> </w:delText>
        </w:r>
        <w:r w:rsidR="003B2D77" w:rsidRPr="00402D0D" w:rsidDel="00C80541">
          <w:delText>asignación</w:delText>
        </w:r>
        <w:r w:rsidR="003B2D77" w:rsidRPr="00402D0D" w:rsidDel="00C80541">
          <w:rPr>
            <w:spacing w:val="6"/>
          </w:rPr>
          <w:delText xml:space="preserve"> </w:delText>
        </w:r>
      </w:del>
      <w:r w:rsidR="003B2D77" w:rsidRPr="00402D0D">
        <w:t>de</w:t>
      </w:r>
      <w:r w:rsidR="003B2D77" w:rsidRPr="00402D0D">
        <w:rPr>
          <w:spacing w:val="6"/>
        </w:rPr>
        <w:t xml:space="preserve"> </w:t>
      </w:r>
      <w:r w:rsidR="003B2D77" w:rsidRPr="00402D0D">
        <w:t>regulación</w:t>
      </w:r>
      <w:r w:rsidR="003B2D77" w:rsidRPr="00402D0D">
        <w:rPr>
          <w:spacing w:val="6"/>
        </w:rPr>
        <w:t xml:space="preserve"> </w:t>
      </w:r>
      <w:r w:rsidR="003B2D77" w:rsidRPr="00402D0D">
        <w:t>terciaria</w:t>
      </w:r>
      <w:r w:rsidR="003B2D77" w:rsidRPr="00402D0D">
        <w:rPr>
          <w:spacing w:val="6"/>
        </w:rPr>
        <w:t xml:space="preserve"> </w:t>
      </w:r>
      <w:r w:rsidR="003B2D77" w:rsidRPr="00402D0D">
        <w:t>a</w:t>
      </w:r>
      <w:r w:rsidR="003B2D77" w:rsidRPr="00402D0D">
        <w:rPr>
          <w:spacing w:val="6"/>
        </w:rPr>
        <w:t xml:space="preserve"> </w:t>
      </w:r>
      <w:r w:rsidR="003B2D77" w:rsidRPr="00402D0D">
        <w:t>bajar en dicho periodo</w:t>
      </w:r>
      <w:del w:id="344" w:author="Red Eléctrica" w:date="2020-12-13T21:26:00Z">
        <w:r w:rsidR="003B2D77" w:rsidRPr="00402D0D" w:rsidDel="00C80541">
          <w:delText xml:space="preserve"> horario</w:delText>
        </w:r>
      </w:del>
      <w:ins w:id="345" w:author="Red Eléctrica" w:date="2020-12-13T21:26:00Z">
        <w:r w:rsidR="00C80541">
          <w:t xml:space="preserve"> de programación</w:t>
        </w:r>
      </w:ins>
      <w:ins w:id="346" w:author="Poza Sanchez, Elena" w:date="2021-03-26T13:18:00Z">
        <w:r w:rsidR="006E6746">
          <w:t xml:space="preserve"> </w:t>
        </w:r>
      </w:ins>
      <w:ins w:id="347" w:author="Red Eléctrica" w:date="2021-03-29T21:42:00Z">
        <w:r w:rsidR="006E6746">
          <w:t>cuarto horario</w:t>
        </w:r>
      </w:ins>
      <w:del w:id="348" w:author="Red Eléctrica" w:date="2020-12-13T21:26:00Z">
        <w:r w:rsidR="003B2D77" w:rsidRPr="00402D0D" w:rsidDel="00E71AD7">
          <w:rPr>
            <w:spacing w:val="2"/>
          </w:rPr>
          <w:delText>, si el precio resultante de asignación de terciaria a bajar es menor que cero</w:delText>
        </w:r>
      </w:del>
      <w:r w:rsidR="003B2D77" w:rsidRPr="00402D0D">
        <w:rPr>
          <w:spacing w:val="2"/>
        </w:rPr>
        <w:t>.</w:t>
      </w:r>
    </w:p>
    <w:p w14:paraId="03D85540" w14:textId="694DE782" w:rsidR="00BB74F4" w:rsidRPr="00EC16A2" w:rsidRDefault="00BB74F4" w:rsidP="00BB74F4">
      <w:pPr>
        <w:pStyle w:val="Heading3"/>
        <w:numPr>
          <w:ilvl w:val="2"/>
          <w:numId w:val="4"/>
        </w:numPr>
        <w:spacing w:before="120"/>
        <w:ind w:left="1276"/>
        <w:rPr>
          <w:ins w:id="349" w:author="Red Eléctrica" w:date="2020-12-13T21:21:00Z"/>
          <w:spacing w:val="2"/>
        </w:rPr>
      </w:pPr>
      <w:ins w:id="350" w:author="Red Eléctrica" w:date="2020-12-13T21:21:00Z">
        <w:r>
          <w:t xml:space="preserve">En caso de no haber existido activación en el periodo </w:t>
        </w:r>
        <w:r w:rsidRPr="009522E1">
          <w:t>correspondiente, el precio de la asignación por MER será igual a 0,85 veces e</w:t>
        </w:r>
        <w:r w:rsidRPr="009522E1">
          <w:rPr>
            <w:rFonts w:eastAsia="Times New Roman"/>
            <w:lang w:val="es-ES"/>
          </w:rPr>
          <w:t>l precio medio aritmético de los precios de</w:t>
        </w:r>
        <w:r>
          <w:rPr>
            <w:rFonts w:eastAsia="Times New Roman"/>
            <w:lang w:val="es-ES"/>
          </w:rPr>
          <w:t xml:space="preserve"> las</w:t>
        </w:r>
        <w:r w:rsidRPr="009522E1">
          <w:rPr>
            <w:rFonts w:eastAsia="Times New Roman"/>
            <w:lang w:val="es-ES"/>
          </w:rPr>
          <w:t xml:space="preserve"> activaci</w:t>
        </w:r>
        <w:r>
          <w:rPr>
            <w:rFonts w:eastAsia="Times New Roman"/>
            <w:lang w:val="es-ES"/>
          </w:rPr>
          <w:t>ones</w:t>
        </w:r>
        <w:r w:rsidRPr="009522E1">
          <w:rPr>
            <w:rFonts w:eastAsia="Times New Roman"/>
            <w:lang w:val="es-ES"/>
          </w:rPr>
          <w:t xml:space="preserve"> programada</w:t>
        </w:r>
        <w:r>
          <w:rPr>
            <w:rFonts w:eastAsia="Times New Roman"/>
            <w:lang w:val="es-ES"/>
          </w:rPr>
          <w:t>s y directas</w:t>
        </w:r>
        <w:r w:rsidRPr="009522E1">
          <w:rPr>
            <w:rFonts w:eastAsia="Times New Roman"/>
            <w:lang w:val="es-ES"/>
          </w:rPr>
          <w:t xml:space="preserve"> a bajar del mismo periodo de programación </w:t>
        </w:r>
      </w:ins>
      <w:ins w:id="351" w:author="Red Eléctrica" w:date="2021-03-29T21:42:00Z">
        <w:r w:rsidR="006E6746">
          <w:rPr>
            <w:rFonts w:eastAsia="Times New Roman"/>
            <w:lang w:val="es-ES"/>
          </w:rPr>
          <w:t xml:space="preserve">cuarto horario </w:t>
        </w:r>
      </w:ins>
      <w:ins w:id="352" w:author="Red Eléctrica" w:date="2020-12-13T21:21:00Z">
        <w:r w:rsidRPr="009522E1">
          <w:rPr>
            <w:rFonts w:eastAsia="Times New Roman"/>
            <w:lang w:val="es-ES"/>
          </w:rPr>
          <w:t>del último mes inmediatamente anterior.</w:t>
        </w:r>
      </w:ins>
    </w:p>
    <w:p w14:paraId="41AF7996" w14:textId="6611AD59" w:rsidR="00BB74F4" w:rsidRPr="00BB74F4" w:rsidDel="00BB74F4" w:rsidRDefault="00BB74F4" w:rsidP="00BB74F4">
      <w:pPr>
        <w:rPr>
          <w:del w:id="353" w:author="Red Eléctrica" w:date="2020-12-13T21:21:00Z"/>
        </w:rPr>
      </w:pPr>
    </w:p>
    <w:p w14:paraId="6DB7892E" w14:textId="6D1C7ABD" w:rsidR="003B2D77" w:rsidRPr="00402D0D" w:rsidDel="00F272B1" w:rsidRDefault="003B2D77" w:rsidP="003B2D77">
      <w:pPr>
        <w:pStyle w:val="Heading3"/>
        <w:numPr>
          <w:ilvl w:val="2"/>
          <w:numId w:val="4"/>
        </w:numPr>
        <w:spacing w:before="120"/>
        <w:ind w:left="1276"/>
        <w:rPr>
          <w:del w:id="354" w:author="Red Eléctrica" w:date="2020-12-13T21:18:00Z"/>
        </w:rPr>
      </w:pPr>
      <w:del w:id="355" w:author="Red Eléctrica" w:date="2020-12-13T21:18:00Z">
        <w:r w:rsidRPr="00402D0D" w:rsidDel="00F272B1">
          <w:delText>En caso de no existir asignación de terciaria a bajar en el periodo horario:</w:delText>
        </w:r>
      </w:del>
    </w:p>
    <w:p w14:paraId="35168AAB" w14:textId="6611AD59" w:rsidR="003B2D77" w:rsidRPr="00402D0D" w:rsidDel="00F272B1" w:rsidRDefault="003B2D77" w:rsidP="003B2D77">
      <w:pPr>
        <w:pStyle w:val="Heading3"/>
        <w:numPr>
          <w:ilvl w:val="3"/>
          <w:numId w:val="4"/>
        </w:numPr>
        <w:spacing w:before="120"/>
        <w:ind w:left="2127"/>
        <w:rPr>
          <w:del w:id="356" w:author="Red Eléctrica" w:date="2020-12-13T21:18:00Z"/>
        </w:rPr>
      </w:pPr>
      <w:del w:id="357" w:author="Red Eléctrica" w:date="2020-12-13T21:18:00Z">
        <w:r w:rsidRPr="00402D0D" w:rsidDel="00F272B1">
          <w:delText>0,85 veces el precio horario del mercado diario del mismo periodo de programación, si dicho precio es mayor o igual a 0.</w:delText>
        </w:r>
      </w:del>
    </w:p>
    <w:p w14:paraId="3CD29DC2" w14:textId="1C8CB4EC" w:rsidR="003B2D77" w:rsidRPr="00402D0D" w:rsidDel="00F272B1" w:rsidRDefault="003B2D77" w:rsidP="003B2D77">
      <w:pPr>
        <w:pStyle w:val="Heading3"/>
        <w:numPr>
          <w:ilvl w:val="3"/>
          <w:numId w:val="4"/>
        </w:numPr>
        <w:spacing w:before="120"/>
        <w:ind w:left="2127"/>
        <w:rPr>
          <w:del w:id="358" w:author="Red Eléctrica" w:date="2020-12-13T21:18:00Z"/>
        </w:rPr>
      </w:pPr>
      <w:del w:id="359" w:author="Red Eléctrica" w:date="2020-12-13T21:18:00Z">
        <w:r w:rsidRPr="00402D0D" w:rsidDel="00F272B1">
          <w:delText>1,15 veces el precio horario del mercado diario del mismo periodo de programación, si dicho precio es inferior a 0.</w:delText>
        </w:r>
      </w:del>
    </w:p>
    <w:p w14:paraId="1C5D7084" w14:textId="31B8E1C5" w:rsidR="00E856E1" w:rsidRPr="00402D0D" w:rsidDel="00F272B1" w:rsidRDefault="00613322" w:rsidP="00450AC6">
      <w:pPr>
        <w:spacing w:before="120" w:after="0"/>
        <w:rPr>
          <w:del w:id="360" w:author="Red Eléctrica" w:date="2020-12-13T21:18:00Z"/>
        </w:rPr>
      </w:pPr>
      <w:del w:id="361" w:author="Red Eléctrica" w:date="2020-12-13T21:18:00Z">
        <w:r w:rsidRPr="00402D0D" w:rsidDel="00F272B1">
          <w:delText>E</w:delText>
        </w:r>
        <w:r w:rsidR="00CB4097" w:rsidRPr="00402D0D" w:rsidDel="00F272B1">
          <w:delText xml:space="preserve">ste </w:delText>
        </w:r>
        <w:r w:rsidRPr="00402D0D" w:rsidDel="00F272B1">
          <w:delText>mismo criterio de liquidación</w:delText>
        </w:r>
        <w:r w:rsidR="00CB4097" w:rsidRPr="00402D0D" w:rsidDel="00F272B1">
          <w:delText xml:space="preserve"> excepcional</w:delText>
        </w:r>
        <w:r w:rsidRPr="00402D0D" w:rsidDel="00F272B1">
          <w:delText xml:space="preserve"> será aplicable a aquella reserva de regulación terciaria que, a pesar de la obligatoriedad de la presentación de dicha oferta, no haya sido ofertada y para la que el </w:delText>
        </w:r>
        <w:r w:rsidR="00F74C57" w:rsidRPr="00402D0D" w:rsidDel="00F272B1">
          <w:delText>OS</w:delText>
        </w:r>
        <w:r w:rsidRPr="00402D0D" w:rsidDel="00F272B1">
          <w:delText xml:space="preserve"> haya requerido la utilización de la correspondiente reserva de regulación terciaria. </w:delText>
        </w:r>
      </w:del>
    </w:p>
    <w:p w14:paraId="44ED2843" w14:textId="0B468E28" w:rsidR="00C54F4C" w:rsidRPr="00402D0D" w:rsidRDefault="006E5094" w:rsidP="0039250C">
      <w:pPr>
        <w:pStyle w:val="Heading2"/>
        <w:numPr>
          <w:ilvl w:val="0"/>
          <w:numId w:val="0"/>
        </w:numPr>
        <w:spacing w:before="240" w:after="0"/>
      </w:pPr>
      <w:r w:rsidRPr="00402D0D">
        <w:t>10.2 Revisión del cumplimiento efectivo del servicio</w:t>
      </w:r>
      <w:ins w:id="362" w:author="Red Eléctrica" w:date="2020-12-13T21:16:00Z">
        <w:r w:rsidR="009E351E">
          <w:t xml:space="preserve"> de regulación terciaria</w:t>
        </w:r>
      </w:ins>
    </w:p>
    <w:p w14:paraId="569488D0" w14:textId="31075419" w:rsidR="00935BA3" w:rsidRDefault="00DD6DC6" w:rsidP="00450AC6">
      <w:pPr>
        <w:spacing w:before="120" w:after="0"/>
        <w:rPr>
          <w:ins w:id="363" w:author="Red Eléctrica" w:date="2020-12-13T21:17:00Z"/>
        </w:rPr>
      </w:pPr>
      <w:del w:id="364" w:author="Red Eléctrica" w:date="2020-12-13T21:17:00Z">
        <w:r w:rsidRPr="00402D0D" w:rsidDel="009E351E">
          <w:delText>Se revisarán las asignaciones de este servicio para verificar el cumplimiento efectivo del mismo. En concreto, se</w:delText>
        </w:r>
      </w:del>
      <w:ins w:id="365" w:author="Red Eléctrica" w:date="2020-12-13T21:17:00Z">
        <w:r w:rsidR="009E351E">
          <w:t>El OS</w:t>
        </w:r>
      </w:ins>
      <w:r w:rsidRPr="00402D0D">
        <w:t xml:space="preserve"> verificará el cumplimiento del</w:t>
      </w:r>
      <w:r w:rsidR="00C138C0" w:rsidRPr="00402D0D">
        <w:t xml:space="preserve"> valor del</w:t>
      </w:r>
      <w:r w:rsidRPr="00402D0D">
        <w:t xml:space="preserve"> saldo neto de las asignaciones de </w:t>
      </w:r>
      <w:r w:rsidR="00537291" w:rsidRPr="00402D0D">
        <w:t>energías de balance procedentes de reserva de sustitución (RR, por sus siglas en inglés)</w:t>
      </w:r>
      <w:r w:rsidRPr="00402D0D">
        <w:t xml:space="preserve"> y regulación terciaria </w:t>
      </w:r>
      <w:del w:id="366" w:author="Red Eléctrica" w:date="2020-12-13T21:17:00Z">
        <w:r w:rsidRPr="00402D0D" w:rsidDel="009E351E">
          <w:delText xml:space="preserve">por </w:delText>
        </w:r>
        <w:r w:rsidR="00C94C81" w:rsidRPr="00402D0D" w:rsidDel="009E351E">
          <w:delText xml:space="preserve">zona de regulación o </w:delText>
        </w:r>
      </w:del>
      <w:r w:rsidR="00C94C81" w:rsidRPr="00402D0D">
        <w:t>para cada conjunto de unidades de programación del mismo sujeto de liquidación</w:t>
      </w:r>
      <w:r w:rsidR="00537291" w:rsidRPr="00402D0D">
        <w:t xml:space="preserve"> responsable del balance</w:t>
      </w:r>
      <w:ins w:id="367" w:author="Red Eléctrica" w:date="2020-12-13T21:17:00Z">
        <w:r w:rsidR="00555F5E">
          <w:t xml:space="preserve"> (BRP)</w:t>
        </w:r>
      </w:ins>
      <w:r w:rsidR="00C94C81" w:rsidRPr="00402D0D">
        <w:t xml:space="preserve">. </w:t>
      </w:r>
    </w:p>
    <w:p w14:paraId="51730B28" w14:textId="77777777" w:rsidR="005C214D" w:rsidRDefault="009632C4" w:rsidP="00F272B1">
      <w:pPr>
        <w:spacing w:before="120" w:after="0"/>
        <w:rPr>
          <w:ins w:id="368" w:author="Comentarios tras la consulta del OS" w:date="2021-07-01T17:36:00Z"/>
          <w:color w:val="000000" w:themeColor="text1"/>
        </w:rPr>
      </w:pPr>
      <w:ins w:id="369" w:author="Comentarios tras la consulta del OS" w:date="2021-06-22T13:41:00Z">
        <w:r w:rsidRPr="005538EE">
          <w:rPr>
            <w:rStyle w:val="Estilo11pto"/>
            <w:iCs/>
          </w:rPr>
          <w:t>Mientras no se disponga de medidas de energía cuarto</w:t>
        </w:r>
      </w:ins>
      <w:ins w:id="370" w:author="Comentarios tras la consulta del OS" w:date="2021-06-22T17:34:00Z">
        <w:r w:rsidR="00526F61">
          <w:rPr>
            <w:rStyle w:val="Estilo11pto"/>
            <w:iCs/>
          </w:rPr>
          <w:t xml:space="preserve"> </w:t>
        </w:r>
      </w:ins>
      <w:ins w:id="371" w:author="Comentarios tras la consulta del OS" w:date="2021-06-22T13:41:00Z">
        <w:r w:rsidRPr="005538EE">
          <w:rPr>
            <w:rStyle w:val="Estilo11pto"/>
            <w:iCs/>
          </w:rPr>
          <w:t xml:space="preserve">horarias procedentes de los contadores de energía para la </w:t>
        </w:r>
        <w:r w:rsidRPr="003106EE">
          <w:rPr>
            <w:rStyle w:val="Estilo11pto"/>
            <w:iCs/>
          </w:rPr>
          <w:t>liquidación</w:t>
        </w:r>
      </w:ins>
      <w:ins w:id="372" w:author="Red Eléctrica" w:date="2020-12-13T21:17:00Z">
        <w:del w:id="373" w:author="Comentarios tras la consulta del OS" w:date="2021-06-22T13:41:00Z">
          <w:r w:rsidR="00F272B1" w:rsidDel="009632C4">
            <w:delText>Con cará</w:delText>
          </w:r>
        </w:del>
      </w:ins>
      <w:ins w:id="374" w:author="Red Eléctrica" w:date="2020-12-13T21:18:00Z">
        <w:del w:id="375" w:author="Comentarios tras la consulta del OS" w:date="2021-06-22T13:41:00Z">
          <w:r w:rsidR="00F272B1" w:rsidDel="009632C4">
            <w:delText>cter</w:delText>
          </w:r>
        </w:del>
      </w:ins>
      <w:ins w:id="376" w:author="Red Eléctrica" w:date="2020-12-13T21:17:00Z">
        <w:del w:id="377" w:author="Comentarios tras la consulta del OS" w:date="2021-06-22T13:41:00Z">
          <w:r w:rsidR="00F272B1" w:rsidDel="009632C4">
            <w:delText xml:space="preserve"> provisional</w:delText>
          </w:r>
        </w:del>
        <w:r w:rsidR="00F272B1">
          <w:t xml:space="preserve">, la telemedida </w:t>
        </w:r>
      </w:ins>
      <w:ins w:id="378" w:author="Red Eléctrica" w:date="2021-03-22T20:21:00Z">
        <w:r w:rsidR="000C78A5">
          <w:t xml:space="preserve">integrada </w:t>
        </w:r>
      </w:ins>
      <w:ins w:id="379" w:author="Red Eléctrica" w:date="2020-12-13T21:17:00Z">
        <w:r w:rsidR="00F272B1">
          <w:t xml:space="preserve">de potencia activa en tiempo real </w:t>
        </w:r>
        <w:del w:id="380" w:author="Comentarios tras la consulta del OS" w:date="2021-06-28T17:11:00Z">
          <w:r w:rsidR="00F272B1" w:rsidDel="00D54666">
            <w:delText xml:space="preserve">podrá ser </w:delText>
          </w:r>
        </w:del>
      </w:ins>
      <w:ins w:id="381" w:author="Comentarios tras la consulta del OS" w:date="2021-06-28T17:11:00Z">
        <w:r w:rsidR="00D54666">
          <w:t xml:space="preserve">será </w:t>
        </w:r>
      </w:ins>
      <w:ins w:id="382" w:author="Red Eléctrica" w:date="2020-12-13T21:17:00Z">
        <w:r w:rsidR="00F272B1">
          <w:t xml:space="preserve">utilizada para la </w:t>
        </w:r>
        <w:r w:rsidR="00F272B1" w:rsidRPr="001C4A47">
          <w:rPr>
            <w:color w:val="000000" w:themeColor="text1"/>
          </w:rPr>
          <w:t>liquidación del cumplimiento efectivo del servicio, conforme a lo establecido en el procedimiento de operación por el que se establecen los derechos de cobro y las obligaciones de pago por los servicios de ajuste del sistema</w:t>
        </w:r>
        <w:r w:rsidR="00F272B1" w:rsidRPr="00E55624">
          <w:rPr>
            <w:color w:val="000000" w:themeColor="text1"/>
          </w:rPr>
          <w:t>.</w:t>
        </w:r>
      </w:ins>
    </w:p>
    <w:p w14:paraId="78F42DC4" w14:textId="40211D6F" w:rsidR="00F272B1" w:rsidRPr="00E55624" w:rsidRDefault="006D2E72" w:rsidP="00F272B1">
      <w:pPr>
        <w:spacing w:before="120" w:after="0"/>
        <w:rPr>
          <w:ins w:id="383" w:author="Red Eléctrica" w:date="2020-12-13T21:17:00Z"/>
          <w:color w:val="000000" w:themeColor="text1"/>
        </w:rPr>
      </w:pPr>
      <w:ins w:id="384" w:author="Comentarios tras la consulta del OS" w:date="2021-07-01T17:35:00Z">
        <w:r w:rsidRPr="00E55624">
          <w:rPr>
            <w:rStyle w:val="paragraph"/>
            <w:color w:val="000000" w:themeColor="text1"/>
            <w:shd w:val="clear" w:color="auto" w:fill="FFFFFF"/>
            <w:lang w:val="es-ES"/>
          </w:rPr>
          <w:t xml:space="preserve"> </w:t>
        </w:r>
        <w:r w:rsidRPr="00E55624">
          <w:rPr>
            <w:rStyle w:val="normaltextrun"/>
            <w:color w:val="000000" w:themeColor="text1"/>
            <w:shd w:val="clear" w:color="auto" w:fill="FFFFFF"/>
            <w:lang w:val="es-ES"/>
          </w:rPr>
          <w:t>El participante en el mercado podrá comunicar al operador del sistema el desacuerdo con el valor de la integral de telemedida de potencia publicado mediante la comunicación de una incidencia sobre la integral de telemedida cuarto</w:t>
        </w:r>
        <w:r w:rsidR="007B609E" w:rsidRPr="00E55624">
          <w:rPr>
            <w:rStyle w:val="normaltextrun"/>
            <w:color w:val="000000" w:themeColor="text1"/>
            <w:shd w:val="clear" w:color="auto" w:fill="FFFFFF"/>
            <w:lang w:val="es-ES"/>
          </w:rPr>
          <w:t xml:space="preserve"> </w:t>
        </w:r>
        <w:r w:rsidRPr="00E55624">
          <w:rPr>
            <w:rStyle w:val="normaltextrun"/>
            <w:color w:val="000000" w:themeColor="text1"/>
            <w:shd w:val="clear" w:color="auto" w:fill="FFFFFF"/>
            <w:lang w:val="es-ES"/>
          </w:rPr>
          <w:t>horaria del punto afectado como si de una incidencia de medida de energía horaria se tratara, según el procedimiento de operación por el que se establece el cálculo del mejor valor de energía en los puntos frontera y cierres de energía del sistema de información de medidas eléctricas</w:t>
        </w:r>
      </w:ins>
      <w:ins w:id="385" w:author="Comentarios tras la consulta del OS" w:date="2021-06-21T19:40:00Z">
        <w:r w:rsidR="00D30E9D" w:rsidRPr="00E55624">
          <w:rPr>
            <w:color w:val="000000" w:themeColor="text1"/>
            <w:lang w:val="es-ES"/>
          </w:rPr>
          <w:t>.</w:t>
        </w:r>
      </w:ins>
      <w:bookmarkStart w:id="386" w:name="_GoBack"/>
      <w:bookmarkEnd w:id="386"/>
    </w:p>
    <w:p w14:paraId="01321249" w14:textId="77777777" w:rsidR="00F272B1" w:rsidRPr="00402D0D" w:rsidRDefault="00F272B1" w:rsidP="00450AC6">
      <w:pPr>
        <w:spacing w:before="120" w:after="0"/>
      </w:pPr>
    </w:p>
    <w:p w14:paraId="569488D1" w14:textId="51A92FE8" w:rsidR="0082521E" w:rsidRPr="00402D0D" w:rsidDel="00555F5E" w:rsidRDefault="0082521E" w:rsidP="00450AC6">
      <w:pPr>
        <w:spacing w:before="120" w:after="0"/>
        <w:rPr>
          <w:del w:id="387" w:author="Red Eléctrica" w:date="2020-12-13T21:17:00Z"/>
        </w:rPr>
      </w:pPr>
      <w:del w:id="388" w:author="Red Eléctrica" w:date="2020-12-13T21:17:00Z">
        <w:r w:rsidRPr="00402D0D" w:rsidDel="00555F5E">
          <w:delText>El cálculo de los derechos de cobro y de las obligaciones de pago está definido en el procedimiento de operación por el que se establecen los derechos de cobro y las obligaciones de pago</w:delText>
        </w:r>
        <w:r w:rsidR="00935BA3" w:rsidRPr="00402D0D" w:rsidDel="00555F5E">
          <w:delText>.</w:delText>
        </w:r>
      </w:del>
    </w:p>
    <w:p w14:paraId="1E03D74D" w14:textId="77777777" w:rsidR="00A73772" w:rsidRPr="00402D0D" w:rsidRDefault="00A73772" w:rsidP="00450AC6">
      <w:pPr>
        <w:spacing w:before="120" w:after="0"/>
        <w:rPr>
          <w:rFonts w:eastAsia="Arial"/>
          <w:lang w:val="es-ES"/>
        </w:rPr>
      </w:pPr>
      <w:r w:rsidRPr="00402D0D">
        <w:rPr>
          <w:lang w:val="es-ES"/>
        </w:rPr>
        <w:br w:type="page"/>
      </w:r>
    </w:p>
    <w:p w14:paraId="569488E0" w14:textId="510222C6" w:rsidR="008B3D38" w:rsidRPr="00402D0D" w:rsidRDefault="00613322" w:rsidP="00450AC6">
      <w:pPr>
        <w:pStyle w:val="BodyText"/>
        <w:spacing w:before="120" w:after="0"/>
        <w:jc w:val="center"/>
      </w:pPr>
      <w:r w:rsidRPr="00402D0D">
        <w:t>ANEXO</w:t>
      </w:r>
      <w:r w:rsidRPr="00402D0D">
        <w:rPr>
          <w:spacing w:val="-8"/>
        </w:rPr>
        <w:t xml:space="preserve"> </w:t>
      </w:r>
      <w:r w:rsidRPr="00402D0D">
        <w:t>I</w:t>
      </w:r>
    </w:p>
    <w:p w14:paraId="569488E1" w14:textId="394E9FEF" w:rsidR="008B3D38" w:rsidRPr="00402D0D" w:rsidRDefault="008B3D38" w:rsidP="00EB0784">
      <w:pPr>
        <w:pStyle w:val="BodyText"/>
        <w:spacing w:before="120" w:after="0"/>
        <w:jc w:val="center"/>
        <w:rPr>
          <w:lang w:val="es-ES"/>
        </w:rPr>
      </w:pPr>
    </w:p>
    <w:p w14:paraId="569488E2" w14:textId="30577029" w:rsidR="008B3D38" w:rsidRPr="00402D0D" w:rsidRDefault="00613322" w:rsidP="00AB7D80">
      <w:pPr>
        <w:pStyle w:val="Ttulo11"/>
        <w:spacing w:before="120" w:after="0"/>
        <w:ind w:left="0"/>
        <w:jc w:val="center"/>
        <w:rPr>
          <w:sz w:val="22"/>
          <w:szCs w:val="22"/>
          <w:lang w:val="es-ES"/>
        </w:rPr>
      </w:pPr>
      <w:r w:rsidRPr="00402D0D">
        <w:rPr>
          <w:sz w:val="22"/>
          <w:szCs w:val="22"/>
          <w:lang w:val="es-ES"/>
        </w:rPr>
        <w:t>Criterios</w:t>
      </w:r>
      <w:r w:rsidRPr="00402D0D">
        <w:rPr>
          <w:spacing w:val="-4"/>
          <w:sz w:val="22"/>
          <w:szCs w:val="22"/>
          <w:lang w:val="es-ES"/>
        </w:rPr>
        <w:t xml:space="preserve"> </w:t>
      </w:r>
      <w:r w:rsidRPr="00402D0D">
        <w:rPr>
          <w:sz w:val="22"/>
          <w:szCs w:val="22"/>
          <w:lang w:val="es-ES"/>
        </w:rPr>
        <w:t>de</w:t>
      </w:r>
      <w:r w:rsidRPr="00402D0D">
        <w:rPr>
          <w:spacing w:val="-3"/>
          <w:sz w:val="22"/>
          <w:szCs w:val="22"/>
          <w:lang w:val="es-ES"/>
        </w:rPr>
        <w:t xml:space="preserve"> </w:t>
      </w:r>
      <w:r w:rsidRPr="00402D0D">
        <w:rPr>
          <w:sz w:val="22"/>
          <w:szCs w:val="22"/>
          <w:lang w:val="es-ES"/>
        </w:rPr>
        <w:t>validación</w:t>
      </w:r>
      <w:r w:rsidRPr="00402D0D">
        <w:rPr>
          <w:spacing w:val="-3"/>
          <w:sz w:val="22"/>
          <w:szCs w:val="22"/>
          <w:lang w:val="es-ES"/>
        </w:rPr>
        <w:t xml:space="preserve"> </w:t>
      </w:r>
      <w:r w:rsidRPr="00402D0D">
        <w:rPr>
          <w:sz w:val="22"/>
          <w:szCs w:val="22"/>
          <w:lang w:val="es-ES"/>
        </w:rPr>
        <w:t>de</w:t>
      </w:r>
      <w:r w:rsidRPr="00402D0D">
        <w:rPr>
          <w:spacing w:val="-3"/>
          <w:sz w:val="22"/>
          <w:szCs w:val="22"/>
          <w:lang w:val="es-ES"/>
        </w:rPr>
        <w:t xml:space="preserve"> </w:t>
      </w:r>
      <w:r w:rsidRPr="00402D0D">
        <w:rPr>
          <w:sz w:val="22"/>
          <w:szCs w:val="22"/>
          <w:lang w:val="es-ES"/>
        </w:rPr>
        <w:t>las</w:t>
      </w:r>
      <w:r w:rsidRPr="00402D0D">
        <w:rPr>
          <w:spacing w:val="-4"/>
          <w:sz w:val="22"/>
          <w:szCs w:val="22"/>
          <w:lang w:val="es-ES"/>
        </w:rPr>
        <w:t xml:space="preserve"> </w:t>
      </w:r>
      <w:r w:rsidRPr="00402D0D">
        <w:rPr>
          <w:sz w:val="22"/>
          <w:szCs w:val="22"/>
          <w:lang w:val="es-ES"/>
        </w:rPr>
        <w:t>ofertas</w:t>
      </w:r>
      <w:r w:rsidRPr="00402D0D">
        <w:rPr>
          <w:spacing w:val="-4"/>
          <w:sz w:val="22"/>
          <w:szCs w:val="22"/>
          <w:lang w:val="es-ES"/>
        </w:rPr>
        <w:t xml:space="preserve"> </w:t>
      </w:r>
      <w:r w:rsidRPr="00402D0D">
        <w:rPr>
          <w:sz w:val="22"/>
          <w:szCs w:val="22"/>
          <w:lang w:val="es-ES"/>
        </w:rPr>
        <w:t>de</w:t>
      </w:r>
      <w:r w:rsidRPr="00402D0D">
        <w:rPr>
          <w:spacing w:val="-3"/>
          <w:sz w:val="22"/>
          <w:szCs w:val="22"/>
          <w:lang w:val="es-ES"/>
        </w:rPr>
        <w:t xml:space="preserve"> </w:t>
      </w:r>
      <w:r w:rsidRPr="00402D0D">
        <w:rPr>
          <w:sz w:val="22"/>
          <w:szCs w:val="22"/>
          <w:lang w:val="es-ES"/>
        </w:rPr>
        <w:t>reserva</w:t>
      </w:r>
      <w:r w:rsidRPr="00402D0D">
        <w:rPr>
          <w:spacing w:val="-4"/>
          <w:sz w:val="22"/>
          <w:szCs w:val="22"/>
          <w:lang w:val="es-ES"/>
        </w:rPr>
        <w:t xml:space="preserve"> </w:t>
      </w:r>
      <w:r w:rsidRPr="00402D0D">
        <w:rPr>
          <w:sz w:val="22"/>
          <w:szCs w:val="22"/>
          <w:lang w:val="es-ES"/>
        </w:rPr>
        <w:t>de</w:t>
      </w:r>
      <w:r w:rsidRPr="00402D0D">
        <w:rPr>
          <w:spacing w:val="-3"/>
          <w:sz w:val="22"/>
          <w:szCs w:val="22"/>
          <w:lang w:val="es-ES"/>
        </w:rPr>
        <w:t xml:space="preserve"> </w:t>
      </w:r>
      <w:r w:rsidRPr="00402D0D">
        <w:rPr>
          <w:sz w:val="22"/>
          <w:szCs w:val="22"/>
          <w:lang w:val="es-ES"/>
        </w:rPr>
        <w:t>regulación</w:t>
      </w:r>
      <w:r w:rsidRPr="00402D0D">
        <w:rPr>
          <w:spacing w:val="-3"/>
          <w:sz w:val="22"/>
          <w:szCs w:val="22"/>
          <w:lang w:val="es-ES"/>
        </w:rPr>
        <w:t xml:space="preserve"> </w:t>
      </w:r>
      <w:r w:rsidRPr="00402D0D">
        <w:rPr>
          <w:sz w:val="22"/>
          <w:szCs w:val="22"/>
          <w:lang w:val="es-ES"/>
        </w:rPr>
        <w:t>terciaria</w:t>
      </w:r>
      <w:r w:rsidR="00924CA6" w:rsidRPr="00402D0D">
        <w:rPr>
          <w:sz w:val="22"/>
          <w:szCs w:val="22"/>
          <w:lang w:val="es-ES"/>
        </w:rPr>
        <w:t>.</w:t>
      </w:r>
    </w:p>
    <w:p w14:paraId="7367389D" w14:textId="3E3899AF" w:rsidR="00313E86" w:rsidRDefault="00313E86" w:rsidP="00AB7D80">
      <w:pPr>
        <w:pStyle w:val="BodyText"/>
        <w:spacing w:before="240" w:after="0"/>
        <w:rPr>
          <w:ins w:id="389" w:author="Red Eléctrica" w:date="2020-12-13T21:28:00Z"/>
        </w:rPr>
      </w:pPr>
      <w:r w:rsidRPr="00402D0D">
        <w:t xml:space="preserve">La participación en el servicio de regulación terciaria </w:t>
      </w:r>
      <w:r w:rsidR="001B2673" w:rsidRPr="00402D0D">
        <w:t xml:space="preserve">por parte de los proveedores del servicio </w:t>
      </w:r>
      <w:r w:rsidRPr="00402D0D">
        <w:t xml:space="preserve">se llevará a cabo a través del envío </w:t>
      </w:r>
      <w:del w:id="390" w:author="Red Eléctrica" w:date="2020-12-13T21:27:00Z">
        <w:r w:rsidRPr="00402D0D" w:rsidDel="00DB3EFB">
          <w:delText>de bloques</w:delText>
        </w:r>
      </w:del>
      <w:r w:rsidRPr="00402D0D">
        <w:t xml:space="preserve"> de ofertas </w:t>
      </w:r>
      <w:del w:id="391" w:author="Red Eléctrica" w:date="2020-12-13T21:27:00Z">
        <w:r w:rsidR="000B2F3B" w:rsidRPr="00402D0D" w:rsidDel="00DB3EFB">
          <w:delText>(</w:delText>
        </w:r>
        <w:r w:rsidR="000B6467" w:rsidRPr="00402D0D" w:rsidDel="00DB3EFB">
          <w:delText>volumen ofertado, precio</w:delText>
        </w:r>
        <w:r w:rsidR="00011000" w:rsidRPr="00402D0D" w:rsidDel="00DB3EFB">
          <w:delText xml:space="preserve"> y sentido subir/bajar</w:delText>
        </w:r>
        <w:r w:rsidR="000B2F3B" w:rsidRPr="00402D0D" w:rsidDel="00DB3EFB">
          <w:delText xml:space="preserve">) </w:delText>
        </w:r>
      </w:del>
      <w:r w:rsidRPr="00402D0D">
        <w:t>para distintos períodos de programación</w:t>
      </w:r>
      <w:ins w:id="392" w:author="Red Eléctrica" w:date="2020-12-13T21:27:00Z">
        <w:r w:rsidR="003B58FB">
          <w:t xml:space="preserve"> </w:t>
        </w:r>
      </w:ins>
      <w:ins w:id="393" w:author="Red Eléctrica" w:date="2021-03-29T21:43:00Z">
        <w:r w:rsidR="001B44E4">
          <w:t>cuarto horario</w:t>
        </w:r>
      </w:ins>
      <w:ins w:id="394" w:author="Red Eléctrica" w:date="2020-12-13T21:27:00Z">
        <w:r w:rsidR="003B58FB">
          <w:t xml:space="preserve"> por parte de las unid</w:t>
        </w:r>
      </w:ins>
      <w:ins w:id="395" w:author="Red Eléctrica" w:date="2020-12-13T21:28:00Z">
        <w:r w:rsidR="003B58FB">
          <w:t>a</w:t>
        </w:r>
      </w:ins>
      <w:ins w:id="396" w:author="Red Eléctrica" w:date="2020-12-13T21:27:00Z">
        <w:r w:rsidR="003B58FB">
          <w:t>des de programación habilitadas para la</w:t>
        </w:r>
      </w:ins>
      <w:ins w:id="397" w:author="Red Eléctrica" w:date="2020-12-13T21:28:00Z">
        <w:r w:rsidR="003B58FB">
          <w:t xml:space="preserve"> prestación del servicio</w:t>
        </w:r>
      </w:ins>
      <w:del w:id="398" w:author="Red Eléctrica" w:date="2020-12-13T21:27:00Z">
        <w:r w:rsidRPr="00402D0D" w:rsidDel="00DB3EFB">
          <w:delText xml:space="preserve">, </w:delText>
        </w:r>
        <w:r w:rsidR="00B10B5A" w:rsidRPr="00402D0D" w:rsidDel="00DB3EFB">
          <w:delText xml:space="preserve">entendiéndose, como </w:delText>
        </w:r>
        <w:r w:rsidRPr="00402D0D" w:rsidDel="00DB3EFB">
          <w:delText>oferta</w:delText>
        </w:r>
        <w:r w:rsidR="00B10B5A" w:rsidRPr="00402D0D" w:rsidDel="00DB3EFB">
          <w:delText xml:space="preserve"> de regulación terciaria</w:delText>
        </w:r>
        <w:r w:rsidR="001B2673" w:rsidRPr="00402D0D" w:rsidDel="00DB3EFB">
          <w:delText>,</w:delText>
        </w:r>
        <w:r w:rsidR="00B10B5A" w:rsidRPr="00402D0D" w:rsidDel="00DB3EFB">
          <w:delText xml:space="preserve"> e</w:delText>
        </w:r>
        <w:r w:rsidRPr="00402D0D" w:rsidDel="00DB3EFB">
          <w:delText>l conjunto de bloques ofertados de una unidad de programación para un mismo período de programación</w:delText>
        </w:r>
      </w:del>
      <w:r w:rsidRPr="00402D0D">
        <w:t>.</w:t>
      </w:r>
    </w:p>
    <w:p w14:paraId="2959BF78" w14:textId="6CB75FD5" w:rsidR="003B58FB" w:rsidRPr="00F71106" w:rsidRDefault="00F71106" w:rsidP="00F71106">
      <w:pPr>
        <w:pStyle w:val="BodyText"/>
        <w:spacing w:before="120" w:after="0"/>
      </w:pPr>
      <w:ins w:id="399" w:author="Red Eléctrica" w:date="2020-12-13T21:28:00Z">
        <w:r>
          <w:t xml:space="preserve">La oferta de regulación terciaria de una UP estará formada por el conjunto de bloques de </w:t>
        </w:r>
        <w:r w:rsidRPr="00402D0D">
          <w:t>volumen</w:t>
        </w:r>
        <w:r>
          <w:t xml:space="preserve"> </w:t>
        </w:r>
        <w:r w:rsidRPr="00402D0D">
          <w:t>ofertado</w:t>
        </w:r>
        <w:r>
          <w:t xml:space="preserve"> MW</w:t>
        </w:r>
        <w:r w:rsidRPr="00402D0D">
          <w:t>, precio</w:t>
        </w:r>
        <w:r>
          <w:t xml:space="preserve"> €/MW, </w:t>
        </w:r>
        <w:r w:rsidRPr="00402D0D">
          <w:t>sentido subir/bajar</w:t>
        </w:r>
        <w:r>
          <w:t>, tipo de oferta y posibilidad de establecer condiciones ligadas entre periodos.</w:t>
        </w:r>
      </w:ins>
    </w:p>
    <w:p w14:paraId="569488E4" w14:textId="051FA05A" w:rsidR="008B3D38" w:rsidRPr="00402D0D" w:rsidRDefault="00613322" w:rsidP="00F71106">
      <w:pPr>
        <w:pStyle w:val="Heading3"/>
        <w:numPr>
          <w:ilvl w:val="0"/>
          <w:numId w:val="0"/>
        </w:numPr>
        <w:spacing w:before="120" w:line="240" w:lineRule="auto"/>
      </w:pPr>
      <w:r w:rsidRPr="00402D0D">
        <w:rPr>
          <w:spacing w:val="1"/>
        </w:rPr>
        <w:t>La</w:t>
      </w:r>
      <w:r w:rsidRPr="00402D0D">
        <w:t>s</w:t>
      </w:r>
      <w:r w:rsidRPr="00402D0D">
        <w:rPr>
          <w:spacing w:val="20"/>
        </w:rPr>
        <w:t xml:space="preserve"> </w:t>
      </w:r>
      <w:r w:rsidRPr="00402D0D">
        <w:rPr>
          <w:spacing w:val="1"/>
        </w:rPr>
        <w:t>oferta</w:t>
      </w:r>
      <w:r w:rsidRPr="00402D0D">
        <w:t>s</w:t>
      </w:r>
      <w:r w:rsidRPr="00402D0D">
        <w:rPr>
          <w:spacing w:val="21"/>
        </w:rPr>
        <w:t xml:space="preserve"> </w:t>
      </w:r>
      <w:r w:rsidRPr="00402D0D">
        <w:rPr>
          <w:spacing w:val="1"/>
        </w:rPr>
        <w:t>presentada</w:t>
      </w:r>
      <w:r w:rsidRPr="00402D0D">
        <w:t>s</w:t>
      </w:r>
      <w:r w:rsidRPr="00402D0D">
        <w:rPr>
          <w:spacing w:val="21"/>
        </w:rPr>
        <w:t xml:space="preserve"> </w:t>
      </w:r>
      <w:r w:rsidRPr="00402D0D">
        <w:rPr>
          <w:spacing w:val="1"/>
        </w:rPr>
        <w:t>po</w:t>
      </w:r>
      <w:r w:rsidRPr="00402D0D">
        <w:t>r</w:t>
      </w:r>
      <w:r w:rsidRPr="00402D0D">
        <w:rPr>
          <w:spacing w:val="21"/>
        </w:rPr>
        <w:t xml:space="preserve"> </w:t>
      </w:r>
      <w:r w:rsidRPr="00402D0D">
        <w:rPr>
          <w:spacing w:val="1"/>
        </w:rPr>
        <w:t>lo</w:t>
      </w:r>
      <w:r w:rsidRPr="00402D0D">
        <w:t>s</w:t>
      </w:r>
      <w:r w:rsidRPr="00402D0D">
        <w:rPr>
          <w:spacing w:val="20"/>
        </w:rPr>
        <w:t xml:space="preserve"> </w:t>
      </w:r>
      <w:r w:rsidR="00AB7010" w:rsidRPr="00402D0D">
        <w:t xml:space="preserve">participantes </w:t>
      </w:r>
      <w:r w:rsidR="000D28F2" w:rsidRPr="00402D0D">
        <w:t xml:space="preserve">del mercado </w:t>
      </w:r>
      <w:r w:rsidR="00AB7010" w:rsidRPr="00402D0D">
        <w:t>mediante sus</w:t>
      </w:r>
      <w:r w:rsidRPr="00402D0D">
        <w:rPr>
          <w:spacing w:val="20"/>
        </w:rPr>
        <w:t xml:space="preserve"> </w:t>
      </w:r>
      <w:r w:rsidRPr="00402D0D">
        <w:rPr>
          <w:spacing w:val="1"/>
        </w:rPr>
        <w:t>unidade</w:t>
      </w:r>
      <w:r w:rsidRPr="00402D0D">
        <w:t>s</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 xml:space="preserve">programación </w:t>
      </w:r>
      <w:r w:rsidRPr="00402D0D">
        <w:t>para</w:t>
      </w:r>
      <w:r w:rsidRPr="00402D0D">
        <w:rPr>
          <w:spacing w:val="9"/>
        </w:rPr>
        <w:t xml:space="preserve"> </w:t>
      </w:r>
      <w:r w:rsidRPr="00402D0D">
        <w:t>la</w:t>
      </w:r>
      <w:r w:rsidRPr="00402D0D">
        <w:rPr>
          <w:spacing w:val="8"/>
        </w:rPr>
        <w:t xml:space="preserve"> </w:t>
      </w:r>
      <w:r w:rsidRPr="00402D0D">
        <w:t>prestación</w:t>
      </w:r>
      <w:r w:rsidRPr="00402D0D">
        <w:rPr>
          <w:spacing w:val="9"/>
        </w:rPr>
        <w:t xml:space="preserve"> </w:t>
      </w:r>
      <w:r w:rsidRPr="00402D0D">
        <w:t>del</w:t>
      </w:r>
      <w:r w:rsidRPr="00402D0D">
        <w:rPr>
          <w:spacing w:val="9"/>
        </w:rPr>
        <w:t xml:space="preserve"> </w:t>
      </w:r>
      <w:r w:rsidRPr="00402D0D">
        <w:t>servicio</w:t>
      </w:r>
      <w:r w:rsidRPr="00402D0D">
        <w:rPr>
          <w:spacing w:val="8"/>
        </w:rPr>
        <w:t xml:space="preserve"> </w:t>
      </w:r>
      <w:r w:rsidRPr="00402D0D">
        <w:t>complementario</w:t>
      </w:r>
      <w:r w:rsidRPr="00402D0D">
        <w:rPr>
          <w:spacing w:val="8"/>
        </w:rPr>
        <w:t xml:space="preserve"> </w:t>
      </w:r>
      <w:r w:rsidRPr="00402D0D">
        <w:t>de</w:t>
      </w:r>
      <w:r w:rsidRPr="00402D0D">
        <w:rPr>
          <w:spacing w:val="8"/>
        </w:rPr>
        <w:t xml:space="preserve"> </w:t>
      </w:r>
      <w:r w:rsidRPr="00402D0D">
        <w:t>regulación</w:t>
      </w:r>
      <w:r w:rsidRPr="00402D0D">
        <w:rPr>
          <w:spacing w:val="9"/>
        </w:rPr>
        <w:t xml:space="preserve"> </w:t>
      </w:r>
      <w:r w:rsidRPr="00402D0D">
        <w:t>terciaria</w:t>
      </w:r>
      <w:r w:rsidRPr="00402D0D">
        <w:rPr>
          <w:spacing w:val="9"/>
        </w:rPr>
        <w:t xml:space="preserve"> </w:t>
      </w:r>
      <w:r w:rsidRPr="00402D0D">
        <w:t>serán</w:t>
      </w:r>
      <w:r w:rsidRPr="00402D0D">
        <w:rPr>
          <w:spacing w:val="9"/>
        </w:rPr>
        <w:t xml:space="preserve"> </w:t>
      </w:r>
      <w:r w:rsidRPr="00402D0D">
        <w:t>sometidas</w:t>
      </w:r>
      <w:r w:rsidRPr="00402D0D">
        <w:rPr>
          <w:spacing w:val="9"/>
        </w:rPr>
        <w:t xml:space="preserve"> </w:t>
      </w:r>
      <w:r w:rsidRPr="00402D0D">
        <w:t>a los</w:t>
      </w:r>
      <w:r w:rsidRPr="00402D0D">
        <w:rPr>
          <w:spacing w:val="-1"/>
        </w:rPr>
        <w:t xml:space="preserve"> </w:t>
      </w:r>
      <w:r w:rsidR="00751CA0" w:rsidRPr="00402D0D">
        <w:rPr>
          <w:spacing w:val="-1"/>
        </w:rPr>
        <w:t xml:space="preserve">siguientes </w:t>
      </w:r>
      <w:r w:rsidRPr="00402D0D">
        <w:t>criterios</w:t>
      </w:r>
      <w:r w:rsidRPr="00402D0D">
        <w:rPr>
          <w:spacing w:val="-1"/>
        </w:rPr>
        <w:t xml:space="preserve"> </w:t>
      </w:r>
      <w:r w:rsidRPr="00402D0D">
        <w:t>de</w:t>
      </w:r>
      <w:r w:rsidRPr="00402D0D">
        <w:rPr>
          <w:spacing w:val="-1"/>
        </w:rPr>
        <w:t xml:space="preserve"> </w:t>
      </w:r>
      <w:r w:rsidRPr="00402D0D">
        <w:t>validación</w:t>
      </w:r>
      <w:r w:rsidR="00751CA0" w:rsidRPr="00402D0D">
        <w:t>:</w:t>
      </w:r>
    </w:p>
    <w:p w14:paraId="569488E7" w14:textId="430D7AF4" w:rsidR="008B3D38" w:rsidRPr="00402D0D" w:rsidRDefault="00613322" w:rsidP="00AB7D80">
      <w:pPr>
        <w:pStyle w:val="Heading1"/>
        <w:numPr>
          <w:ilvl w:val="0"/>
          <w:numId w:val="6"/>
        </w:numPr>
        <w:spacing w:before="120" w:after="0"/>
        <w:ind w:left="284"/>
        <w:contextualSpacing w:val="0"/>
      </w:pPr>
      <w:r w:rsidRPr="00402D0D">
        <w:t>Validaci</w:t>
      </w:r>
      <w:r w:rsidR="009E08A2" w:rsidRPr="00402D0D">
        <w:t>ones aplicadas a las ofertas de regulación terciara</w:t>
      </w:r>
      <w:r w:rsidR="00751CA0" w:rsidRPr="00402D0D">
        <w:t xml:space="preserve"> en el momento de recepción</w:t>
      </w:r>
      <w:r w:rsidRPr="00402D0D">
        <w:t>.</w:t>
      </w:r>
    </w:p>
    <w:p w14:paraId="231B43B0" w14:textId="16D2A5E6" w:rsidR="000B6467" w:rsidRDefault="000B6467" w:rsidP="00AB7D80">
      <w:pPr>
        <w:pStyle w:val="BodyText"/>
        <w:numPr>
          <w:ilvl w:val="0"/>
          <w:numId w:val="22"/>
        </w:numPr>
        <w:spacing w:before="60" w:after="0" w:line="240" w:lineRule="auto"/>
        <w:ind w:left="714" w:hanging="357"/>
        <w:rPr>
          <w:ins w:id="400" w:author="Red Eléctrica" w:date="2020-12-13T21:30:00Z"/>
        </w:rPr>
      </w:pPr>
      <w:r w:rsidRPr="00402D0D">
        <w:t>La</w:t>
      </w:r>
      <w:r w:rsidRPr="00402D0D">
        <w:rPr>
          <w:spacing w:val="17"/>
        </w:rPr>
        <w:t xml:space="preserve"> </w:t>
      </w:r>
      <w:r w:rsidRPr="00402D0D">
        <w:t>oferta</w:t>
      </w:r>
      <w:r w:rsidRPr="00402D0D">
        <w:rPr>
          <w:spacing w:val="17"/>
        </w:rPr>
        <w:t xml:space="preserve"> </w:t>
      </w:r>
      <w:r w:rsidRPr="00402D0D">
        <w:t>deberá</w:t>
      </w:r>
      <w:r w:rsidRPr="00402D0D">
        <w:rPr>
          <w:spacing w:val="18"/>
        </w:rPr>
        <w:t xml:space="preserve"> </w:t>
      </w:r>
      <w:r w:rsidRPr="00402D0D">
        <w:t>ser</w:t>
      </w:r>
      <w:r w:rsidRPr="00402D0D">
        <w:rPr>
          <w:spacing w:val="17"/>
        </w:rPr>
        <w:t xml:space="preserve"> </w:t>
      </w:r>
      <w:r w:rsidRPr="00402D0D">
        <w:t>enviada</w:t>
      </w:r>
      <w:r w:rsidRPr="00402D0D">
        <w:rPr>
          <w:spacing w:val="18"/>
        </w:rPr>
        <w:t xml:space="preserve"> </w:t>
      </w:r>
      <w:r w:rsidRPr="00402D0D">
        <w:t>por</w:t>
      </w:r>
      <w:r w:rsidRPr="00402D0D">
        <w:rPr>
          <w:spacing w:val="17"/>
        </w:rPr>
        <w:t xml:space="preserve"> </w:t>
      </w:r>
      <w:r w:rsidRPr="00402D0D">
        <w:t>el</w:t>
      </w:r>
      <w:r w:rsidRPr="00402D0D">
        <w:rPr>
          <w:spacing w:val="17"/>
        </w:rPr>
        <w:t xml:space="preserve"> </w:t>
      </w:r>
      <w:r w:rsidRPr="00402D0D">
        <w:t xml:space="preserve">participante del mercado </w:t>
      </w:r>
      <w:del w:id="401" w:author="Red Eléctrica" w:date="2020-12-13T21:30:00Z">
        <w:r w:rsidRPr="00402D0D" w:rsidDel="009E0D70">
          <w:delText xml:space="preserve">y proveedor del servicio de regulación terciaria </w:delText>
        </w:r>
      </w:del>
      <w:r w:rsidRPr="00402D0D">
        <w:t>asociado a la</w:t>
      </w:r>
      <w:r w:rsidRPr="00402D0D">
        <w:rPr>
          <w:spacing w:val="17"/>
        </w:rPr>
        <w:t xml:space="preserve"> </w:t>
      </w:r>
      <w:r w:rsidRPr="00402D0D">
        <w:t>unidad</w:t>
      </w:r>
      <w:r w:rsidRPr="00402D0D">
        <w:rPr>
          <w:spacing w:val="18"/>
        </w:rPr>
        <w:t xml:space="preserve"> </w:t>
      </w:r>
      <w:r w:rsidRPr="00402D0D">
        <w:t>de</w:t>
      </w:r>
      <w:r w:rsidRPr="00402D0D">
        <w:rPr>
          <w:spacing w:val="17"/>
        </w:rPr>
        <w:t xml:space="preserve"> </w:t>
      </w:r>
      <w:r w:rsidRPr="00402D0D">
        <w:t>programación</w:t>
      </w:r>
      <w:r w:rsidRPr="00402D0D">
        <w:rPr>
          <w:spacing w:val="17"/>
        </w:rPr>
        <w:t xml:space="preserve"> </w:t>
      </w:r>
      <w:ins w:id="402" w:author="Red Eléctrica" w:date="2020-12-13T21:30:00Z">
        <w:r w:rsidR="009E0D70" w:rsidRPr="0080652E">
          <w:t xml:space="preserve">proveedora del servicio de regulación terciaria </w:t>
        </w:r>
      </w:ins>
      <w:r w:rsidRPr="00402D0D">
        <w:t>a</w:t>
      </w:r>
      <w:r w:rsidRPr="00402D0D">
        <w:rPr>
          <w:spacing w:val="17"/>
        </w:rPr>
        <w:t xml:space="preserve"> </w:t>
      </w:r>
      <w:r w:rsidRPr="00402D0D">
        <w:t>la que</w:t>
      </w:r>
      <w:r w:rsidRPr="00402D0D">
        <w:rPr>
          <w:spacing w:val="-3"/>
        </w:rPr>
        <w:t xml:space="preserve"> </w:t>
      </w:r>
      <w:r w:rsidRPr="00402D0D">
        <w:t>corresponde</w:t>
      </w:r>
      <w:r w:rsidRPr="00402D0D">
        <w:rPr>
          <w:spacing w:val="-3"/>
        </w:rPr>
        <w:t xml:space="preserve"> </w:t>
      </w:r>
      <w:r w:rsidRPr="00402D0D">
        <w:t>la</w:t>
      </w:r>
      <w:r w:rsidRPr="00402D0D">
        <w:rPr>
          <w:spacing w:val="-3"/>
        </w:rPr>
        <w:t xml:space="preserve"> </w:t>
      </w:r>
      <w:r w:rsidRPr="00402D0D">
        <w:t>oferta.</w:t>
      </w:r>
    </w:p>
    <w:p w14:paraId="06E6A3A6" w14:textId="7A6B3B0C" w:rsidR="00D54CFF" w:rsidRPr="00716E04" w:rsidRDefault="00D54CFF" w:rsidP="00D54CFF">
      <w:pPr>
        <w:pStyle w:val="BodyText"/>
        <w:numPr>
          <w:ilvl w:val="0"/>
          <w:numId w:val="22"/>
        </w:numPr>
        <w:spacing w:before="60" w:after="0" w:line="240" w:lineRule="auto"/>
        <w:ind w:left="714" w:hanging="357"/>
        <w:rPr>
          <w:ins w:id="403" w:author="Red Eléctrica" w:date="2020-12-13T21:30:00Z"/>
          <w:lang w:val="es-ES"/>
        </w:rPr>
      </w:pPr>
      <w:ins w:id="404" w:author="Red Eléctrica" w:date="2020-12-13T21:30:00Z">
        <w:r>
          <w:t>La oferta debe ser enviada antes de la finalización del plazo para el envío de ofertas para cada periodo de programación</w:t>
        </w:r>
      </w:ins>
      <w:ins w:id="405" w:author="Red Eléctrica" w:date="2021-03-29T21:46:00Z">
        <w:r w:rsidDel="00802286">
          <w:t xml:space="preserve"> cuarto horario</w:t>
        </w:r>
        <w:r w:rsidDel="00D54CFF">
          <w:t>.</w:t>
        </w:r>
      </w:ins>
      <w:ins w:id="406" w:author="Poza Sanchez, Elena" w:date="2021-03-26T13:20:00Z">
        <w:r w:rsidR="45EC820F">
          <w:t xml:space="preserve"> </w:t>
        </w:r>
      </w:ins>
    </w:p>
    <w:p w14:paraId="2A332386" w14:textId="3507D064" w:rsidR="00D54CFF" w:rsidRPr="00402D0D" w:rsidRDefault="00D54CFF" w:rsidP="00D54CFF">
      <w:pPr>
        <w:pStyle w:val="BodyText"/>
        <w:numPr>
          <w:ilvl w:val="0"/>
          <w:numId w:val="22"/>
        </w:numPr>
        <w:spacing w:before="60" w:after="0" w:line="240" w:lineRule="auto"/>
        <w:ind w:left="714" w:hanging="357"/>
      </w:pPr>
      <w:ins w:id="407" w:author="Red Eléctrica" w:date="2020-12-13T21:30:00Z">
        <w:r>
          <w:t xml:space="preserve">Todas las ofertas recibidas de los PM deberán tener una duración de 15 minutos, aunque </w:t>
        </w:r>
      </w:ins>
      <w:ins w:id="408" w:author="Red Eléctrica" w:date="2021-03-29T21:45:00Z">
        <w:r w:rsidR="1E65430C">
          <w:t>las ofertas directas</w:t>
        </w:r>
      </w:ins>
      <w:ins w:id="409" w:author="Red Eléctrica" w:date="2020-12-13T21:30:00Z">
        <w:r>
          <w:t xml:space="preserve"> </w:t>
        </w:r>
      </w:ins>
      <w:ins w:id="410" w:author="Moreno García-Arisco, Laura" w:date="2021-03-26T12:40:00Z">
        <w:del w:id="411" w:author="Red Eléctrica" w:date="2021-03-29T21:45:00Z">
          <w:r w:rsidDel="00B37A9F">
            <w:delText xml:space="preserve"> </w:delText>
          </w:r>
          <w:r w:rsidR="1E65430C" w:rsidDel="00B37A9F">
            <w:delText>las ofertas directas</w:delText>
          </w:r>
        </w:del>
      </w:ins>
      <w:ins w:id="412" w:author="Red Eléctrica" w:date="2021-03-29T21:45:00Z">
        <w:r w:rsidR="00B10B61">
          <w:t xml:space="preserve"> </w:t>
        </w:r>
      </w:ins>
      <w:ins w:id="413" w:author="Red Eléctrica" w:date="2020-12-13T21:30:00Z">
        <w:r>
          <w:t xml:space="preserve">podrán ser activadas hasta </w:t>
        </w:r>
      </w:ins>
      <w:ins w:id="414" w:author="Red Eléctrica" w:date="2021-03-29T21:46:00Z">
        <w:r w:rsidR="00B10B61">
          <w:t xml:space="preserve">en </w:t>
        </w:r>
      </w:ins>
      <w:ins w:id="415" w:author="Red Eléctrica" w:date="2020-12-13T21:30:00Z">
        <w:r>
          <w:t>dos periodos de programación consecutivos</w:t>
        </w:r>
      </w:ins>
      <w:ins w:id="416" w:author="Red Eléctrica" w:date="2021-03-29T21:46:00Z">
        <w:r w:rsidR="10DEE46C">
          <w:t xml:space="preserve">, si son </w:t>
        </w:r>
        <w:r w:rsidR="00B10B61">
          <w:t>asignadas</w:t>
        </w:r>
        <w:r w:rsidR="10DEE46C">
          <w:t xml:space="preserve"> en activaciones directas</w:t>
        </w:r>
      </w:ins>
      <w:ins w:id="417" w:author="Red Eléctrica" w:date="2020-12-13T21:30:00Z">
        <w:r>
          <w:t xml:space="preserve">. </w:t>
        </w:r>
      </w:ins>
    </w:p>
    <w:p w14:paraId="569488E9" w14:textId="1C6C9948" w:rsidR="008B3D38" w:rsidRPr="00402D0D" w:rsidRDefault="00613322" w:rsidP="00AB7D80">
      <w:pPr>
        <w:pStyle w:val="BodyText"/>
        <w:numPr>
          <w:ilvl w:val="0"/>
          <w:numId w:val="22"/>
        </w:numPr>
        <w:spacing w:before="60" w:after="0" w:line="240" w:lineRule="auto"/>
        <w:ind w:left="714" w:hanging="357"/>
      </w:pPr>
      <w:r w:rsidRPr="00402D0D">
        <w:rPr>
          <w:spacing w:val="2"/>
        </w:rPr>
        <w:t>Sól</w:t>
      </w:r>
      <w:r w:rsidRPr="00402D0D">
        <w:t>o</w:t>
      </w:r>
      <w:r w:rsidRPr="00402D0D">
        <w:rPr>
          <w:spacing w:val="22"/>
        </w:rPr>
        <w:t xml:space="preserve"> </w:t>
      </w:r>
      <w:r w:rsidRPr="00402D0D">
        <w:rPr>
          <w:spacing w:val="2"/>
        </w:rPr>
        <w:t>s</w:t>
      </w:r>
      <w:r w:rsidRPr="00402D0D">
        <w:t>e</w:t>
      </w:r>
      <w:r w:rsidRPr="00402D0D">
        <w:rPr>
          <w:spacing w:val="22"/>
        </w:rPr>
        <w:t xml:space="preserve"> </w:t>
      </w:r>
      <w:r w:rsidRPr="00402D0D">
        <w:rPr>
          <w:spacing w:val="2"/>
        </w:rPr>
        <w:t>admitir</w:t>
      </w:r>
      <w:r w:rsidRPr="00402D0D">
        <w:t>á</w:t>
      </w:r>
      <w:r w:rsidRPr="00402D0D">
        <w:rPr>
          <w:spacing w:val="22"/>
        </w:rPr>
        <w:t xml:space="preserve"> </w:t>
      </w:r>
      <w:r w:rsidRPr="00402D0D">
        <w:rPr>
          <w:spacing w:val="2"/>
        </w:rPr>
        <w:t>un</w:t>
      </w:r>
      <w:r w:rsidRPr="00402D0D">
        <w:t>a</w:t>
      </w:r>
      <w:r w:rsidRPr="00402D0D">
        <w:rPr>
          <w:spacing w:val="22"/>
        </w:rPr>
        <w:t xml:space="preserve"> </w:t>
      </w:r>
      <w:r w:rsidRPr="00402D0D">
        <w:rPr>
          <w:spacing w:val="2"/>
        </w:rPr>
        <w:t>ofert</w:t>
      </w:r>
      <w:r w:rsidRPr="00402D0D">
        <w:t>a</w:t>
      </w:r>
      <w:r w:rsidRPr="00402D0D">
        <w:rPr>
          <w:spacing w:val="22"/>
        </w:rPr>
        <w:t xml:space="preserve"> </w:t>
      </w:r>
      <w:r w:rsidRPr="00402D0D">
        <w:rPr>
          <w:spacing w:val="2"/>
        </w:rPr>
        <w:t>po</w:t>
      </w:r>
      <w:r w:rsidRPr="00402D0D">
        <w:t>r</w:t>
      </w:r>
      <w:r w:rsidRPr="00402D0D">
        <w:rPr>
          <w:spacing w:val="23"/>
        </w:rPr>
        <w:t xml:space="preserve"> </w:t>
      </w:r>
      <w:r w:rsidRPr="00402D0D">
        <w:rPr>
          <w:spacing w:val="2"/>
        </w:rPr>
        <w:t>unida</w:t>
      </w:r>
      <w:r w:rsidRPr="00402D0D">
        <w:t>d</w:t>
      </w:r>
      <w:r w:rsidRPr="00402D0D">
        <w:rPr>
          <w:spacing w:val="22"/>
        </w:rPr>
        <w:t xml:space="preserve"> </w:t>
      </w:r>
      <w:r w:rsidRPr="00402D0D">
        <w:rPr>
          <w:spacing w:val="2"/>
        </w:rPr>
        <w:t>d</w:t>
      </w:r>
      <w:r w:rsidRPr="00402D0D">
        <w:t>e</w:t>
      </w:r>
      <w:r w:rsidRPr="00402D0D">
        <w:rPr>
          <w:spacing w:val="22"/>
        </w:rPr>
        <w:t xml:space="preserve"> </w:t>
      </w:r>
      <w:r w:rsidRPr="00402D0D">
        <w:rPr>
          <w:spacing w:val="2"/>
        </w:rPr>
        <w:t>programació</w:t>
      </w:r>
      <w:r w:rsidRPr="00402D0D">
        <w:t>n</w:t>
      </w:r>
      <w:r w:rsidRPr="00402D0D">
        <w:rPr>
          <w:spacing w:val="22"/>
        </w:rPr>
        <w:t xml:space="preserve"> </w:t>
      </w:r>
      <w:r w:rsidR="007E10DC" w:rsidRPr="00402D0D">
        <w:rPr>
          <w:spacing w:val="22"/>
        </w:rPr>
        <w:t>y periodo</w:t>
      </w:r>
      <w:r w:rsidR="007A7E8D" w:rsidRPr="00402D0D">
        <w:rPr>
          <w:spacing w:val="22"/>
        </w:rPr>
        <w:t xml:space="preserve"> </w:t>
      </w:r>
      <w:r w:rsidRPr="00402D0D">
        <w:t>para</w:t>
      </w:r>
      <w:r w:rsidRPr="00402D0D">
        <w:rPr>
          <w:spacing w:val="18"/>
        </w:rPr>
        <w:t xml:space="preserve"> </w:t>
      </w:r>
      <w:r w:rsidRPr="00402D0D">
        <w:t>cada</w:t>
      </w:r>
      <w:r w:rsidRPr="00402D0D">
        <w:rPr>
          <w:spacing w:val="18"/>
        </w:rPr>
        <w:t xml:space="preserve"> </w:t>
      </w:r>
      <w:r w:rsidRPr="00402D0D">
        <w:t>fecha</w:t>
      </w:r>
      <w:r w:rsidRPr="00402D0D">
        <w:rPr>
          <w:spacing w:val="18"/>
        </w:rPr>
        <w:t xml:space="preserve"> </w:t>
      </w:r>
      <w:r w:rsidRPr="00402D0D">
        <w:t>de</w:t>
      </w:r>
      <w:r w:rsidRPr="00402D0D">
        <w:rPr>
          <w:spacing w:val="18"/>
        </w:rPr>
        <w:t xml:space="preserve"> </w:t>
      </w:r>
      <w:r w:rsidRPr="00402D0D">
        <w:t>convocatoria.</w:t>
      </w:r>
      <w:r w:rsidRPr="00402D0D">
        <w:rPr>
          <w:spacing w:val="18"/>
        </w:rPr>
        <w:t xml:space="preserve"> </w:t>
      </w:r>
      <w:r w:rsidRPr="00402D0D">
        <w:t>De</w:t>
      </w:r>
      <w:r w:rsidR="00826CC3" w:rsidRPr="00402D0D">
        <w:t xml:space="preserve"> </w:t>
      </w:r>
      <w:r w:rsidRPr="00402D0D">
        <w:t>esta</w:t>
      </w:r>
      <w:r w:rsidRPr="00402D0D">
        <w:rPr>
          <w:spacing w:val="-11"/>
        </w:rPr>
        <w:t xml:space="preserve"> </w:t>
      </w:r>
      <w:r w:rsidRPr="00402D0D">
        <w:t>forma,</w:t>
      </w:r>
      <w:r w:rsidRPr="00402D0D">
        <w:rPr>
          <w:spacing w:val="-9"/>
        </w:rPr>
        <w:t xml:space="preserve"> </w:t>
      </w:r>
      <w:r w:rsidRPr="00402D0D">
        <w:t>si</w:t>
      </w:r>
      <w:r w:rsidRPr="00402D0D">
        <w:rPr>
          <w:spacing w:val="-11"/>
        </w:rPr>
        <w:t xml:space="preserve"> </w:t>
      </w:r>
      <w:r w:rsidRPr="00402D0D">
        <w:t>para</w:t>
      </w:r>
      <w:r w:rsidRPr="00402D0D">
        <w:rPr>
          <w:spacing w:val="-9"/>
        </w:rPr>
        <w:t xml:space="preserve"> </w:t>
      </w:r>
      <w:r w:rsidRPr="00402D0D">
        <w:t>una</w:t>
      </w:r>
      <w:r w:rsidRPr="00402D0D">
        <w:rPr>
          <w:spacing w:val="-9"/>
        </w:rPr>
        <w:t xml:space="preserve"> </w:t>
      </w:r>
      <w:r w:rsidRPr="00402D0D">
        <w:t>misma</w:t>
      </w:r>
      <w:r w:rsidRPr="00402D0D">
        <w:rPr>
          <w:spacing w:val="-11"/>
        </w:rPr>
        <w:t xml:space="preserve"> </w:t>
      </w:r>
      <w:r w:rsidRPr="00402D0D">
        <w:t>fecha</w:t>
      </w:r>
      <w:r w:rsidRPr="00402D0D">
        <w:rPr>
          <w:spacing w:val="-9"/>
        </w:rPr>
        <w:t xml:space="preserve"> </w:t>
      </w:r>
      <w:r w:rsidRPr="00402D0D">
        <w:t>de</w:t>
      </w:r>
      <w:r w:rsidRPr="00402D0D">
        <w:rPr>
          <w:spacing w:val="-11"/>
        </w:rPr>
        <w:t xml:space="preserve"> </w:t>
      </w:r>
      <w:r w:rsidRPr="00402D0D">
        <w:t>convocatoria</w:t>
      </w:r>
      <w:r w:rsidRPr="00402D0D">
        <w:rPr>
          <w:spacing w:val="-9"/>
        </w:rPr>
        <w:t xml:space="preserve"> </w:t>
      </w:r>
      <w:r w:rsidR="007E10DC" w:rsidRPr="00402D0D">
        <w:rPr>
          <w:spacing w:val="-9"/>
        </w:rPr>
        <w:t xml:space="preserve">y periodo </w:t>
      </w:r>
      <w:r w:rsidRPr="00402D0D">
        <w:t>se</w:t>
      </w:r>
      <w:r w:rsidRPr="00402D0D">
        <w:rPr>
          <w:spacing w:val="-10"/>
        </w:rPr>
        <w:t xml:space="preserve"> </w:t>
      </w:r>
      <w:r w:rsidRPr="00402D0D">
        <w:t>envía</w:t>
      </w:r>
      <w:r w:rsidRPr="00402D0D">
        <w:rPr>
          <w:spacing w:val="-11"/>
        </w:rPr>
        <w:t xml:space="preserve"> </w:t>
      </w:r>
      <w:r w:rsidRPr="00402D0D">
        <w:t>más</w:t>
      </w:r>
      <w:r w:rsidRPr="00402D0D">
        <w:rPr>
          <w:spacing w:val="-10"/>
        </w:rPr>
        <w:t xml:space="preserve"> </w:t>
      </w:r>
      <w:r w:rsidRPr="00402D0D">
        <w:t>de</w:t>
      </w:r>
      <w:r w:rsidRPr="00402D0D">
        <w:rPr>
          <w:spacing w:val="-10"/>
        </w:rPr>
        <w:t xml:space="preserve"> </w:t>
      </w:r>
      <w:r w:rsidRPr="00402D0D">
        <w:t>una</w:t>
      </w:r>
      <w:r w:rsidRPr="00402D0D">
        <w:rPr>
          <w:spacing w:val="-10"/>
        </w:rPr>
        <w:t xml:space="preserve"> </w:t>
      </w:r>
      <w:r w:rsidRPr="00402D0D">
        <w:t>vez</w:t>
      </w:r>
      <w:r w:rsidRPr="00402D0D">
        <w:rPr>
          <w:spacing w:val="-10"/>
        </w:rPr>
        <w:t xml:space="preserve"> </w:t>
      </w:r>
      <w:r w:rsidR="000E30A4" w:rsidRPr="00402D0D">
        <w:t xml:space="preserve">una oferta </w:t>
      </w:r>
      <w:r w:rsidRPr="00402D0D">
        <w:t>para</w:t>
      </w:r>
      <w:r w:rsidRPr="00402D0D">
        <w:rPr>
          <w:spacing w:val="-2"/>
        </w:rPr>
        <w:t xml:space="preserve"> </w:t>
      </w:r>
      <w:r w:rsidRPr="00402D0D">
        <w:t>una</w:t>
      </w:r>
      <w:r w:rsidRPr="00402D0D">
        <w:rPr>
          <w:spacing w:val="-1"/>
        </w:rPr>
        <w:t xml:space="preserve"> </w:t>
      </w:r>
      <w:r w:rsidRPr="00402D0D">
        <w:t>misma</w:t>
      </w:r>
      <w:r w:rsidRPr="00402D0D">
        <w:rPr>
          <w:spacing w:val="-1"/>
        </w:rPr>
        <w:t xml:space="preserve"> </w:t>
      </w:r>
      <w:r w:rsidRPr="00402D0D">
        <w:t>unidad</w:t>
      </w:r>
      <w:r w:rsidRPr="00402D0D">
        <w:rPr>
          <w:spacing w:val="-1"/>
        </w:rPr>
        <w:t xml:space="preserve"> </w:t>
      </w:r>
      <w:r w:rsidRPr="00402D0D">
        <w:t>de</w:t>
      </w:r>
      <w:r w:rsidRPr="00402D0D">
        <w:rPr>
          <w:spacing w:val="-1"/>
        </w:rPr>
        <w:t xml:space="preserve"> </w:t>
      </w:r>
      <w:r w:rsidRPr="00402D0D">
        <w:t>programación,</w:t>
      </w:r>
      <w:r w:rsidRPr="00402D0D">
        <w:rPr>
          <w:spacing w:val="-1"/>
        </w:rPr>
        <w:t xml:space="preserve"> </w:t>
      </w:r>
      <w:r w:rsidRPr="00402D0D">
        <w:t>la</w:t>
      </w:r>
      <w:r w:rsidRPr="00402D0D">
        <w:rPr>
          <w:spacing w:val="-1"/>
        </w:rPr>
        <w:t xml:space="preserve"> </w:t>
      </w:r>
      <w:r w:rsidRPr="00402D0D">
        <w:t>última</w:t>
      </w:r>
      <w:r w:rsidRPr="00402D0D">
        <w:rPr>
          <w:spacing w:val="-1"/>
        </w:rPr>
        <w:t xml:space="preserve"> </w:t>
      </w:r>
      <w:r w:rsidRPr="00402D0D">
        <w:t>información</w:t>
      </w:r>
      <w:r w:rsidRPr="00402D0D">
        <w:rPr>
          <w:spacing w:val="-1"/>
        </w:rPr>
        <w:t xml:space="preserve"> </w:t>
      </w:r>
      <w:r w:rsidRPr="00402D0D">
        <w:t>sustituirá</w:t>
      </w:r>
      <w:r w:rsidRPr="00402D0D">
        <w:rPr>
          <w:spacing w:val="-1"/>
        </w:rPr>
        <w:t xml:space="preserve"> </w:t>
      </w:r>
      <w:r w:rsidRPr="00402D0D">
        <w:t>a</w:t>
      </w:r>
      <w:r w:rsidRPr="00402D0D">
        <w:rPr>
          <w:spacing w:val="-1"/>
        </w:rPr>
        <w:t xml:space="preserve"> </w:t>
      </w:r>
      <w:r w:rsidRPr="00402D0D">
        <w:t>la</w:t>
      </w:r>
      <w:r w:rsidRPr="00402D0D">
        <w:rPr>
          <w:spacing w:val="-1"/>
        </w:rPr>
        <w:t xml:space="preserve"> </w:t>
      </w:r>
      <w:r w:rsidRPr="00402D0D">
        <w:t>anterio</w:t>
      </w:r>
      <w:r w:rsidRPr="00402D0D">
        <w:rPr>
          <w:spacing w:val="-11"/>
        </w:rPr>
        <w:t>r</w:t>
      </w:r>
      <w:r w:rsidRPr="00402D0D">
        <w:t>.</w:t>
      </w:r>
      <w:ins w:id="418" w:author="Red Eléctrica" w:date="2020-12-13T21:31:00Z">
        <w:r w:rsidR="00203858">
          <w:t xml:space="preserve"> En caso de enviar una anulación (potencia máxima 0)</w:t>
        </w:r>
      </w:ins>
      <w:ins w:id="419" w:author="Red Eléctrica" w:date="2021-03-29T21:44:00Z">
        <w:r w:rsidR="0071009D">
          <w:t>,</w:t>
        </w:r>
      </w:ins>
      <w:ins w:id="420" w:author="Red Eléctrica" w:date="2020-12-13T21:31:00Z">
        <w:r w:rsidR="00203858">
          <w:t xml:space="preserve"> no deben ser enviados ninguno de los identificadores de enlace de ofertas.</w:t>
        </w:r>
      </w:ins>
    </w:p>
    <w:p w14:paraId="569488EB" w14:textId="4B3D6ED5" w:rsidR="008B3D38" w:rsidRPr="00402D0D" w:rsidRDefault="00613322" w:rsidP="00AB7D80">
      <w:pPr>
        <w:pStyle w:val="BodyText"/>
        <w:numPr>
          <w:ilvl w:val="0"/>
          <w:numId w:val="22"/>
        </w:numPr>
        <w:spacing w:before="60" w:after="0" w:line="240" w:lineRule="auto"/>
        <w:ind w:left="714" w:hanging="357"/>
      </w:pPr>
      <w:r w:rsidRPr="00402D0D">
        <w:t>El</w:t>
      </w:r>
      <w:r w:rsidRPr="00402D0D">
        <w:rPr>
          <w:spacing w:val="17"/>
        </w:rPr>
        <w:t xml:space="preserve"> </w:t>
      </w:r>
      <w:r w:rsidRPr="00402D0D">
        <w:t>período</w:t>
      </w:r>
      <w:r w:rsidRPr="00402D0D">
        <w:rPr>
          <w:spacing w:val="17"/>
        </w:rPr>
        <w:t xml:space="preserve"> </w:t>
      </w:r>
      <w:r w:rsidRPr="00402D0D">
        <w:t>de</w:t>
      </w:r>
      <w:r w:rsidRPr="00402D0D">
        <w:rPr>
          <w:spacing w:val="17"/>
        </w:rPr>
        <w:t xml:space="preserve"> </w:t>
      </w:r>
      <w:r w:rsidRPr="00402D0D">
        <w:t>tiempo</w:t>
      </w:r>
      <w:r w:rsidRPr="00402D0D">
        <w:rPr>
          <w:spacing w:val="17"/>
        </w:rPr>
        <w:t xml:space="preserve"> </w:t>
      </w:r>
      <w:r w:rsidRPr="00402D0D">
        <w:t>que</w:t>
      </w:r>
      <w:r w:rsidRPr="00402D0D">
        <w:rPr>
          <w:spacing w:val="17"/>
        </w:rPr>
        <w:t xml:space="preserve"> </w:t>
      </w:r>
      <w:r w:rsidRPr="00402D0D">
        <w:t>cubre</w:t>
      </w:r>
      <w:r w:rsidRPr="00402D0D">
        <w:rPr>
          <w:spacing w:val="17"/>
        </w:rPr>
        <w:t xml:space="preserve"> </w:t>
      </w:r>
      <w:r w:rsidRPr="00402D0D">
        <w:t>la</w:t>
      </w:r>
      <w:r w:rsidRPr="00402D0D">
        <w:rPr>
          <w:spacing w:val="17"/>
        </w:rPr>
        <w:t xml:space="preserve"> </w:t>
      </w:r>
      <w:r w:rsidRPr="00402D0D">
        <w:t>oferta</w:t>
      </w:r>
      <w:r w:rsidRPr="00402D0D">
        <w:rPr>
          <w:spacing w:val="17"/>
        </w:rPr>
        <w:t xml:space="preserve"> </w:t>
      </w:r>
      <w:r w:rsidRPr="00402D0D">
        <w:t>deberá</w:t>
      </w:r>
      <w:r w:rsidRPr="00402D0D">
        <w:rPr>
          <w:spacing w:val="17"/>
        </w:rPr>
        <w:t xml:space="preserve"> </w:t>
      </w:r>
      <w:r w:rsidRPr="00402D0D">
        <w:t>estar</w:t>
      </w:r>
      <w:r w:rsidRPr="00402D0D">
        <w:rPr>
          <w:spacing w:val="17"/>
        </w:rPr>
        <w:t xml:space="preserve"> </w:t>
      </w:r>
      <w:r w:rsidRPr="00402D0D">
        <w:t>incluido</w:t>
      </w:r>
      <w:r w:rsidRPr="00402D0D">
        <w:rPr>
          <w:spacing w:val="17"/>
        </w:rPr>
        <w:t xml:space="preserve"> </w:t>
      </w:r>
      <w:r w:rsidRPr="00402D0D">
        <w:t>en</w:t>
      </w:r>
      <w:r w:rsidRPr="00402D0D">
        <w:rPr>
          <w:spacing w:val="17"/>
        </w:rPr>
        <w:t xml:space="preserve"> </w:t>
      </w:r>
      <w:r w:rsidRPr="00402D0D">
        <w:t>el</w:t>
      </w:r>
      <w:r w:rsidRPr="00402D0D">
        <w:rPr>
          <w:spacing w:val="17"/>
        </w:rPr>
        <w:t xml:space="preserve"> </w:t>
      </w:r>
      <w:r w:rsidRPr="00402D0D">
        <w:t>horizonte</w:t>
      </w:r>
      <w:r w:rsidRPr="00402D0D">
        <w:rPr>
          <w:spacing w:val="17"/>
        </w:rPr>
        <w:t xml:space="preserve"> </w:t>
      </w:r>
      <w:r w:rsidRPr="00402D0D">
        <w:t>de</w:t>
      </w:r>
      <w:r w:rsidRPr="00402D0D">
        <w:rPr>
          <w:spacing w:val="17"/>
        </w:rPr>
        <w:t xml:space="preserve"> </w:t>
      </w:r>
      <w:r w:rsidRPr="00402D0D">
        <w:t>la convocatoria</w:t>
      </w:r>
      <w:r w:rsidRPr="00402D0D">
        <w:rPr>
          <w:spacing w:val="-2"/>
        </w:rPr>
        <w:t xml:space="preserve"> </w:t>
      </w:r>
      <w:r w:rsidRPr="00402D0D">
        <w:t>abierta</w:t>
      </w:r>
      <w:r w:rsidRPr="00402D0D">
        <w:rPr>
          <w:spacing w:val="-2"/>
        </w:rPr>
        <w:t xml:space="preserve"> </w:t>
      </w:r>
      <w:r w:rsidRPr="00402D0D">
        <w:t>vigente</w:t>
      </w:r>
      <w:r w:rsidRPr="00402D0D">
        <w:rPr>
          <w:spacing w:val="-1"/>
        </w:rPr>
        <w:t xml:space="preserve"> </w:t>
      </w:r>
      <w:r w:rsidRPr="00402D0D">
        <w:t>en</w:t>
      </w:r>
      <w:r w:rsidRPr="00402D0D">
        <w:rPr>
          <w:spacing w:val="-2"/>
        </w:rPr>
        <w:t xml:space="preserve"> </w:t>
      </w:r>
      <w:r w:rsidRPr="00402D0D">
        <w:t>el</w:t>
      </w:r>
      <w:r w:rsidRPr="00402D0D">
        <w:rPr>
          <w:spacing w:val="-1"/>
        </w:rPr>
        <w:t xml:space="preserve"> </w:t>
      </w:r>
      <w:r w:rsidRPr="00402D0D">
        <w:t>momento</w:t>
      </w:r>
      <w:r w:rsidRPr="00402D0D">
        <w:rPr>
          <w:spacing w:val="-2"/>
        </w:rPr>
        <w:t xml:space="preserve"> </w:t>
      </w:r>
      <w:r w:rsidRPr="00402D0D">
        <w:t>de</w:t>
      </w:r>
      <w:r w:rsidRPr="00402D0D">
        <w:rPr>
          <w:spacing w:val="-1"/>
        </w:rPr>
        <w:t xml:space="preserve"> </w:t>
      </w:r>
      <w:r w:rsidRPr="00402D0D">
        <w:t>recepción</w:t>
      </w:r>
      <w:r w:rsidRPr="00402D0D">
        <w:rPr>
          <w:spacing w:val="-2"/>
        </w:rPr>
        <w:t xml:space="preserve"> </w:t>
      </w:r>
      <w:r w:rsidRPr="00402D0D">
        <w:t>de</w:t>
      </w:r>
      <w:r w:rsidRPr="00402D0D">
        <w:rPr>
          <w:spacing w:val="-2"/>
        </w:rPr>
        <w:t xml:space="preserve"> </w:t>
      </w:r>
      <w:r w:rsidRPr="00402D0D">
        <w:t>la</w:t>
      </w:r>
      <w:r w:rsidRPr="00402D0D">
        <w:rPr>
          <w:spacing w:val="-1"/>
        </w:rPr>
        <w:t xml:space="preserve"> </w:t>
      </w:r>
      <w:r w:rsidRPr="00402D0D">
        <w:t>oferta</w:t>
      </w:r>
      <w:ins w:id="421" w:author="Red Eléctrica" w:date="2021-01-21T19:56:00Z">
        <w:r w:rsidR="00BF0D37">
          <w:t xml:space="preserve">, </w:t>
        </w:r>
      </w:ins>
      <w:ins w:id="422" w:author="Red Eléctrica" w:date="2021-01-21T19:57:00Z">
        <w:r w:rsidR="00BF0D37">
          <w:t>es decir, sólo</w:t>
        </w:r>
      </w:ins>
      <w:ins w:id="423" w:author="Red Eléctrica" w:date="2020-12-13T21:31:00Z">
        <w:r w:rsidR="009D0E2F">
          <w:t xml:space="preserve"> se permit</w:t>
        </w:r>
      </w:ins>
      <w:ins w:id="424" w:author="Red Eléctrica" w:date="2021-03-29T21:47:00Z">
        <w:r w:rsidR="008565EE">
          <w:t>irá</w:t>
        </w:r>
      </w:ins>
      <w:ins w:id="425" w:author="Red Eléctrica" w:date="2020-12-13T21:31:00Z">
        <w:r w:rsidR="009D0E2F">
          <w:t xml:space="preserve"> enviar ofertas para </w:t>
        </w:r>
      </w:ins>
      <w:ins w:id="426" w:author="Red Eléctrica" w:date="2021-01-21T19:57:00Z">
        <w:r w:rsidR="00BF0D37">
          <w:t xml:space="preserve">periodos </w:t>
        </w:r>
      </w:ins>
      <w:ins w:id="427" w:author="Red Eléctrica" w:date="2021-03-29T21:48:00Z">
        <w:r w:rsidR="00B436A2">
          <w:t xml:space="preserve">cuarto horarios </w:t>
        </w:r>
      </w:ins>
      <w:ins w:id="428" w:author="Red Eléctrica" w:date="2021-01-21T19:57:00Z">
        <w:r w:rsidR="00BF0D37">
          <w:t xml:space="preserve">futuros </w:t>
        </w:r>
      </w:ins>
      <w:ins w:id="429" w:author="Red Eléctrica" w:date="2021-01-21T20:05:00Z">
        <w:r w:rsidR="002959AB">
          <w:t xml:space="preserve">correspondientes </w:t>
        </w:r>
      </w:ins>
      <w:ins w:id="430" w:author="Red Eléctrica" w:date="2021-01-21T19:57:00Z">
        <w:r w:rsidR="00BF0D37">
          <w:t>al día del envío</w:t>
        </w:r>
      </w:ins>
      <w:ins w:id="431" w:author="Red Eléctrica" w:date="2021-01-21T20:05:00Z">
        <w:r w:rsidR="002959AB">
          <w:t>,</w:t>
        </w:r>
      </w:ins>
      <w:ins w:id="432" w:author="Red Eléctrica" w:date="2021-01-21T19:57:00Z">
        <w:r w:rsidR="00BF0D37">
          <w:t xml:space="preserve"> y</w:t>
        </w:r>
      </w:ins>
      <w:ins w:id="433" w:author="Red Eléctrica" w:date="2020-12-13T21:31:00Z">
        <w:r w:rsidR="009D0E2F">
          <w:t xml:space="preserve"> a </w:t>
        </w:r>
      </w:ins>
      <w:ins w:id="434" w:author="Red Eléctrica" w:date="2021-01-21T19:57:00Z">
        <w:r w:rsidR="00BF0D37">
          <w:t>partir</w:t>
        </w:r>
      </w:ins>
      <w:ins w:id="435" w:author="Red Eléctrica" w:date="2020-12-13T21:31:00Z">
        <w:r w:rsidR="009D0E2F">
          <w:t xml:space="preserve"> de las </w:t>
        </w:r>
      </w:ins>
      <w:ins w:id="436" w:author="Red Eléctrica" w:date="2021-01-21T19:57:00Z">
        <w:r w:rsidR="00BF0D37">
          <w:t>12h</w:t>
        </w:r>
      </w:ins>
      <w:ins w:id="437" w:author="Red Eléctrica" w:date="2021-03-29T21:49:00Z">
        <w:r w:rsidR="002057F5">
          <w:t>00</w:t>
        </w:r>
      </w:ins>
      <w:ins w:id="438" w:author="Red Eléctrica" w:date="2021-01-21T19:57:00Z">
        <w:r w:rsidR="00BF0D37">
          <w:t>, también para periodos</w:t>
        </w:r>
      </w:ins>
      <w:ins w:id="439" w:author="Red Eléctrica" w:date="2021-01-21T20:05:00Z">
        <w:r w:rsidR="002959AB">
          <w:t xml:space="preserve"> </w:t>
        </w:r>
      </w:ins>
      <w:ins w:id="440" w:author="Red Eléctrica" w:date="2021-03-29T21:49:00Z">
        <w:r w:rsidR="00B436A2">
          <w:t xml:space="preserve">cuarto horarios </w:t>
        </w:r>
      </w:ins>
      <w:ins w:id="441" w:author="Red Eléctrica" w:date="2021-01-21T20:05:00Z">
        <w:r w:rsidR="002959AB">
          <w:t>correspondientes al día siguiente</w:t>
        </w:r>
      </w:ins>
      <w:ins w:id="442" w:author="REE_tras consulta" w:date="2021-06-08T11:23:00Z">
        <w:r w:rsidR="00C51E95">
          <w:t xml:space="preserve">, </w:t>
        </w:r>
        <w:r w:rsidR="00C51E95" w:rsidRPr="00D517BD">
          <w:t>teniendo en cuenta que cada mensaje solo puede aplicar a un día</w:t>
        </w:r>
      </w:ins>
      <w:ins w:id="443" w:author="Red Eléctrica" w:date="2021-01-21T20:06:00Z">
        <w:r w:rsidR="002959AB">
          <w:t>.</w:t>
        </w:r>
      </w:ins>
    </w:p>
    <w:p w14:paraId="45D9BBC5" w14:textId="771EF324" w:rsidR="00B520E6" w:rsidRDefault="00613322" w:rsidP="00B520E6">
      <w:pPr>
        <w:pStyle w:val="BodyText"/>
        <w:numPr>
          <w:ilvl w:val="0"/>
          <w:numId w:val="22"/>
        </w:numPr>
        <w:spacing w:before="60" w:after="0" w:line="240" w:lineRule="auto"/>
        <w:ind w:left="714" w:hanging="357"/>
        <w:rPr>
          <w:ins w:id="444" w:author="Red Eléctrica" w:date="2020-12-13T21:31:00Z"/>
        </w:rPr>
      </w:pPr>
      <w:r w:rsidRPr="00402D0D">
        <w:t>Solo se admitirán como válidas las ofertas con fecha y per</w:t>
      </w:r>
      <w:ins w:id="445" w:author="Red Eléctrica" w:date="2021-03-29T21:50:00Z">
        <w:r w:rsidR="00FD6D5F">
          <w:t>i</w:t>
        </w:r>
      </w:ins>
      <w:del w:id="446" w:author="Red Eléctrica" w:date="2021-03-29T21:50:00Z">
        <w:r w:rsidDel="00613322">
          <w:delText>í</w:delText>
        </w:r>
      </w:del>
      <w:r w:rsidRPr="00402D0D">
        <w:t>odo de programación</w:t>
      </w:r>
      <w:ins w:id="447" w:author="Red Eléctrica" w:date="2021-03-29T21:50:00Z">
        <w:r w:rsidRPr="00402D0D">
          <w:t xml:space="preserve"> </w:t>
        </w:r>
        <w:r w:rsidR="00E02001">
          <w:t>cuarto horario</w:t>
        </w:r>
      </w:ins>
      <w:r w:rsidR="00E02001">
        <w:t xml:space="preserve"> </w:t>
      </w:r>
      <w:r w:rsidRPr="00402D0D">
        <w:t>igual o</w:t>
      </w:r>
      <w:r w:rsidRPr="00402D0D">
        <w:rPr>
          <w:spacing w:val="26"/>
        </w:rPr>
        <w:t xml:space="preserve"> </w:t>
      </w:r>
      <w:r w:rsidRPr="00402D0D">
        <w:rPr>
          <w:spacing w:val="3"/>
        </w:rPr>
        <w:t>superio</w:t>
      </w:r>
      <w:r w:rsidRPr="00402D0D">
        <w:t>r</w:t>
      </w:r>
      <w:r w:rsidRPr="00402D0D">
        <w:rPr>
          <w:spacing w:val="26"/>
        </w:rPr>
        <w:t xml:space="preserve"> </w:t>
      </w:r>
      <w:r w:rsidRPr="00402D0D">
        <w:rPr>
          <w:spacing w:val="3"/>
        </w:rPr>
        <w:t>a</w:t>
      </w:r>
      <w:r w:rsidRPr="00402D0D">
        <w:t>l</w:t>
      </w:r>
      <w:r w:rsidRPr="00402D0D">
        <w:rPr>
          <w:spacing w:val="26"/>
        </w:rPr>
        <w:t xml:space="preserve"> </w:t>
      </w:r>
      <w:r w:rsidRPr="00402D0D">
        <w:rPr>
          <w:spacing w:val="3"/>
        </w:rPr>
        <w:t>siguient</w:t>
      </w:r>
      <w:r w:rsidRPr="00402D0D">
        <w:t>e</w:t>
      </w:r>
      <w:r w:rsidRPr="00402D0D">
        <w:rPr>
          <w:spacing w:val="26"/>
        </w:rPr>
        <w:t xml:space="preserve"> </w:t>
      </w:r>
      <w:r w:rsidRPr="00402D0D">
        <w:rPr>
          <w:spacing w:val="3"/>
        </w:rPr>
        <w:t>períod</w:t>
      </w:r>
      <w:r w:rsidRPr="00402D0D">
        <w:t>o</w:t>
      </w:r>
      <w:r w:rsidRPr="00402D0D">
        <w:rPr>
          <w:spacing w:val="26"/>
        </w:rPr>
        <w:t xml:space="preserve"> </w:t>
      </w:r>
      <w:r w:rsidRPr="00402D0D">
        <w:rPr>
          <w:spacing w:val="3"/>
        </w:rPr>
        <w:t>d</w:t>
      </w:r>
      <w:r w:rsidRPr="00402D0D">
        <w:t>e</w:t>
      </w:r>
      <w:r w:rsidRPr="00402D0D">
        <w:rPr>
          <w:spacing w:val="26"/>
        </w:rPr>
        <w:t xml:space="preserve"> </w:t>
      </w:r>
      <w:r w:rsidRPr="00402D0D">
        <w:rPr>
          <w:spacing w:val="3"/>
        </w:rPr>
        <w:t>program</w:t>
      </w:r>
      <w:r w:rsidRPr="00483568">
        <w:t>ació</w:t>
      </w:r>
      <w:r w:rsidRPr="00402D0D">
        <w:t>n</w:t>
      </w:r>
      <w:r w:rsidRPr="00483568">
        <w:t xml:space="preserve"> </w:t>
      </w:r>
      <w:ins w:id="448" w:author="Red Eléctrica" w:date="2021-03-29T21:50:00Z">
        <w:r w:rsidR="00E02001">
          <w:t xml:space="preserve">cuarto horario </w:t>
        </w:r>
      </w:ins>
      <w:r w:rsidRPr="00483568">
        <w:t>e</w:t>
      </w:r>
      <w:r w:rsidRPr="00402D0D">
        <w:t>n</w:t>
      </w:r>
      <w:r w:rsidRPr="00483568">
        <w:t xml:space="preserve"> </w:t>
      </w:r>
      <w:r w:rsidRPr="00402D0D">
        <w:rPr>
          <w:spacing w:val="3"/>
        </w:rPr>
        <w:t>curso</w:t>
      </w:r>
      <w:r w:rsidRPr="00402D0D">
        <w:t>.</w:t>
      </w:r>
      <w:r w:rsidR="00B520E6" w:rsidRPr="00402D0D">
        <w:t xml:space="preserve"> </w:t>
      </w:r>
    </w:p>
    <w:p w14:paraId="4193676B" w14:textId="77777777" w:rsidR="00BD1FEC" w:rsidRDefault="00BD1FEC" w:rsidP="00BD1FEC">
      <w:pPr>
        <w:pStyle w:val="BodyText"/>
        <w:numPr>
          <w:ilvl w:val="0"/>
          <w:numId w:val="22"/>
        </w:numPr>
        <w:spacing w:before="60" w:after="0" w:line="240" w:lineRule="auto"/>
        <w:rPr>
          <w:ins w:id="449" w:author="Red Eléctrica" w:date="2020-12-13T21:31:00Z"/>
        </w:rPr>
      </w:pPr>
      <w:ins w:id="450" w:author="Red Eléctrica" w:date="2020-12-13T21:31:00Z">
        <w:r>
          <w:t>Si la oferta es divisible se debe informar de potencia mínima. En este tipo de ofertas divisibles, la potencia máxima debe ser superior a la mínima. En ofertas indivisibles, si se informa de potencia mínima, ésta debe ser igual a la potencia máxima.</w:t>
        </w:r>
      </w:ins>
    </w:p>
    <w:p w14:paraId="4EF359EC" w14:textId="77777777" w:rsidR="00BD1FEC" w:rsidRDefault="00BD1FEC" w:rsidP="00BD1FEC">
      <w:pPr>
        <w:pStyle w:val="BodyText"/>
        <w:numPr>
          <w:ilvl w:val="0"/>
          <w:numId w:val="22"/>
        </w:numPr>
        <w:spacing w:before="60" w:after="0" w:line="240" w:lineRule="auto"/>
        <w:rPr>
          <w:ins w:id="451" w:author="Red Eléctrica" w:date="2020-12-13T21:31:00Z"/>
        </w:rPr>
      </w:pPr>
      <w:ins w:id="452" w:author="Red Eléctrica" w:date="2020-12-13T21:31:00Z">
        <w:r>
          <w:t xml:space="preserve">Sólo se permitirán 10 bloques de oferta por cada UP, sentido e intervalo de 15 minutos. Si se reciben más de 10 bloques para una UP, sentido e intervalo, el sistema rechazará todos los bloques de las ofertas para esa UP e intervalo. </w:t>
        </w:r>
      </w:ins>
    </w:p>
    <w:p w14:paraId="4EA2408E" w14:textId="17AC1675" w:rsidR="00BD1FEC" w:rsidRDefault="00BD1FEC" w:rsidP="00BD1FEC">
      <w:pPr>
        <w:pStyle w:val="BodyText"/>
        <w:numPr>
          <w:ilvl w:val="0"/>
          <w:numId w:val="22"/>
        </w:numPr>
        <w:spacing w:before="60" w:after="0" w:line="240" w:lineRule="auto"/>
        <w:ind w:left="714" w:hanging="357"/>
        <w:rPr>
          <w:ins w:id="453" w:author="Red Eléctrica" w:date="2020-12-13T21:31:00Z"/>
        </w:rPr>
      </w:pPr>
      <w:ins w:id="454" w:author="Red Eléctrica" w:date="2020-12-13T21:31:00Z">
        <w:r>
          <w:t>Se rechazarán ofertas recibidas de un mismo PM si contienen diferentes bloques con el mismo precio y sentido por UP e intervalo.</w:t>
        </w:r>
        <w:del w:id="455" w:author="Poza Sanchez, Elena" w:date="2021-03-26T13:28:00Z">
          <w:r w:rsidRPr="00B5277C">
            <w:delText xml:space="preserve"> </w:delText>
          </w:r>
        </w:del>
      </w:ins>
    </w:p>
    <w:p w14:paraId="73DEE854" w14:textId="6B35F73E" w:rsidR="004A0424" w:rsidRPr="00402D0D" w:rsidRDefault="004A0424" w:rsidP="004A0424">
      <w:pPr>
        <w:pStyle w:val="BodyText"/>
        <w:numPr>
          <w:ilvl w:val="0"/>
          <w:numId w:val="22"/>
        </w:numPr>
        <w:spacing w:before="60" w:after="0" w:line="240" w:lineRule="auto"/>
        <w:ind w:left="714" w:hanging="357"/>
      </w:pPr>
      <w:ins w:id="456" w:author="Red Eléctrica" w:date="2020-12-13T21:31:00Z">
        <w:r>
          <w:t>La</w:t>
        </w:r>
        <w:r w:rsidRPr="00402D0D">
          <w:t>s</w:t>
        </w:r>
        <w:r>
          <w:t xml:space="preserve"> </w:t>
        </w:r>
        <w:r w:rsidRPr="00402D0D">
          <w:t>ofertas de regulación terciaria</w:t>
        </w:r>
        <w:r>
          <w:t xml:space="preserve"> </w:t>
        </w:r>
        <w:r w:rsidRPr="00402D0D">
          <w:t>deberán</w:t>
        </w:r>
        <w:r>
          <w:t xml:space="preserve"> </w:t>
        </w:r>
        <w:r w:rsidRPr="00402D0D">
          <w:t>respetar</w:t>
        </w:r>
        <w:r>
          <w:t xml:space="preserve"> </w:t>
        </w:r>
        <w:r w:rsidRPr="00402D0D">
          <w:t>los</w:t>
        </w:r>
        <w:r>
          <w:t xml:space="preserve"> </w:t>
        </w:r>
        <w:r w:rsidRPr="00402D0D">
          <w:t>límites técnicos de precios establecidos en la documentación técnica de intercambio de información PM-OS</w:t>
        </w:r>
        <w:r>
          <w:t>.</w:t>
        </w:r>
      </w:ins>
    </w:p>
    <w:p w14:paraId="7DC882CD" w14:textId="546FF925" w:rsidR="00F82FD6" w:rsidRDefault="00613322" w:rsidP="00AB7D80">
      <w:pPr>
        <w:pStyle w:val="BodyText"/>
        <w:spacing w:before="120" w:after="0" w:line="240" w:lineRule="auto"/>
        <w:rPr>
          <w:ins w:id="457" w:author="Red Eléctrica" w:date="2020-12-13T21:32:00Z"/>
        </w:rPr>
      </w:pPr>
      <w:r w:rsidRPr="00402D0D">
        <w:t>En</w:t>
      </w:r>
      <w:r w:rsidRPr="00402D0D">
        <w:rPr>
          <w:spacing w:val="22"/>
        </w:rPr>
        <w:t xml:space="preserve"> </w:t>
      </w:r>
      <w:r w:rsidRPr="00402D0D">
        <w:t>caso</w:t>
      </w:r>
      <w:r w:rsidRPr="00402D0D">
        <w:rPr>
          <w:spacing w:val="23"/>
        </w:rPr>
        <w:t xml:space="preserve"> </w:t>
      </w:r>
      <w:r w:rsidRPr="00402D0D">
        <w:t>de</w:t>
      </w:r>
      <w:r w:rsidRPr="00402D0D">
        <w:rPr>
          <w:spacing w:val="23"/>
        </w:rPr>
        <w:t xml:space="preserve"> </w:t>
      </w:r>
      <w:r w:rsidRPr="00402D0D">
        <w:t>incumplimiento</w:t>
      </w:r>
      <w:r w:rsidRPr="00402D0D">
        <w:rPr>
          <w:spacing w:val="23"/>
        </w:rPr>
        <w:t xml:space="preserve"> </w:t>
      </w:r>
      <w:r w:rsidRPr="00402D0D">
        <w:t>de</w:t>
      </w:r>
      <w:r w:rsidRPr="00402D0D">
        <w:rPr>
          <w:spacing w:val="23"/>
        </w:rPr>
        <w:t xml:space="preserve"> </w:t>
      </w:r>
      <w:r w:rsidRPr="00402D0D">
        <w:t>alguno</w:t>
      </w:r>
      <w:r w:rsidRPr="00402D0D">
        <w:rPr>
          <w:spacing w:val="23"/>
        </w:rPr>
        <w:t xml:space="preserve"> </w:t>
      </w:r>
      <w:r w:rsidRPr="00402D0D">
        <w:t>de</w:t>
      </w:r>
      <w:r w:rsidRPr="00402D0D">
        <w:rPr>
          <w:spacing w:val="23"/>
        </w:rPr>
        <w:t xml:space="preserve"> </w:t>
      </w:r>
      <w:r w:rsidRPr="00402D0D">
        <w:t>los</w:t>
      </w:r>
      <w:r w:rsidRPr="00402D0D">
        <w:rPr>
          <w:spacing w:val="23"/>
        </w:rPr>
        <w:t xml:space="preserve"> </w:t>
      </w:r>
      <w:r w:rsidRPr="00402D0D">
        <w:t>criterios</w:t>
      </w:r>
      <w:r w:rsidRPr="00402D0D">
        <w:rPr>
          <w:spacing w:val="22"/>
        </w:rPr>
        <w:t xml:space="preserve"> </w:t>
      </w:r>
      <w:r w:rsidRPr="00402D0D">
        <w:t>de</w:t>
      </w:r>
      <w:r w:rsidRPr="00402D0D">
        <w:rPr>
          <w:spacing w:val="23"/>
        </w:rPr>
        <w:t xml:space="preserve"> </w:t>
      </w:r>
      <w:r w:rsidRPr="00402D0D">
        <w:t>validación</w:t>
      </w:r>
      <w:r w:rsidRPr="00402D0D">
        <w:rPr>
          <w:spacing w:val="23"/>
        </w:rPr>
        <w:t xml:space="preserve"> </w:t>
      </w:r>
      <w:r w:rsidRPr="00402D0D">
        <w:t>anteriormente expuestos,</w:t>
      </w:r>
      <w:r w:rsidRPr="00402D0D">
        <w:rPr>
          <w:spacing w:val="-1"/>
        </w:rPr>
        <w:t xml:space="preserve"> </w:t>
      </w:r>
      <w:r w:rsidRPr="00402D0D">
        <w:t>la</w:t>
      </w:r>
      <w:r w:rsidRPr="00402D0D">
        <w:rPr>
          <w:spacing w:val="-1"/>
        </w:rPr>
        <w:t xml:space="preserve"> </w:t>
      </w:r>
      <w:r w:rsidRPr="00402D0D">
        <w:t>oferta</w:t>
      </w:r>
      <w:r w:rsidRPr="00402D0D">
        <w:rPr>
          <w:spacing w:val="-1"/>
        </w:rPr>
        <w:t xml:space="preserve"> </w:t>
      </w:r>
      <w:r w:rsidRPr="00402D0D">
        <w:t>será</w:t>
      </w:r>
      <w:r w:rsidRPr="00402D0D">
        <w:rPr>
          <w:spacing w:val="-1"/>
        </w:rPr>
        <w:t xml:space="preserve"> </w:t>
      </w:r>
      <w:r w:rsidRPr="00402D0D">
        <w:t>rechazada.</w:t>
      </w:r>
      <w:r w:rsidR="00F82FD6" w:rsidRPr="00402D0D">
        <w:t xml:space="preserve"> </w:t>
      </w:r>
    </w:p>
    <w:p w14:paraId="66B5DAF4" w14:textId="699DB820" w:rsidR="001A610D" w:rsidRPr="00402D0D" w:rsidRDefault="001A610D" w:rsidP="00AB7D80">
      <w:pPr>
        <w:pStyle w:val="BodyText"/>
        <w:spacing w:before="120" w:after="0" w:line="240" w:lineRule="auto"/>
      </w:pPr>
      <w:ins w:id="458" w:author="Red Eléctrica" w:date="2020-12-13T21:32:00Z">
        <w:r>
          <w:t>El detalle de las validaciones aplicadas a las ofertas de regulación terciaria en el momento de su recepción se encuentra establecido en la documentación técnica de intercambio de información PM-OS</w:t>
        </w:r>
      </w:ins>
    </w:p>
    <w:p w14:paraId="569488F1" w14:textId="79425150" w:rsidR="008B3D38" w:rsidRPr="00402D0D" w:rsidRDefault="003A75C9" w:rsidP="00AB7D80">
      <w:pPr>
        <w:pStyle w:val="Heading1"/>
        <w:spacing w:before="120" w:after="0"/>
        <w:ind w:left="426"/>
        <w:contextualSpacing w:val="0"/>
      </w:pPr>
      <w:ins w:id="459" w:author="Red Eléctrica" w:date="2020-12-13T21:32:00Z">
        <w:r>
          <w:t>Validaciones aplicadas a las ofertas de regulación terciaria</w:t>
        </w:r>
      </w:ins>
      <w:del w:id="460" w:author="Red Eléctrica" w:date="2020-12-13T21:32:00Z">
        <w:r w:rsidR="00613322" w:rsidRPr="00402D0D" w:rsidDel="003A75C9">
          <w:delText>Comprobaciones</w:delText>
        </w:r>
      </w:del>
      <w:r w:rsidR="00613322" w:rsidRPr="00402D0D">
        <w:t xml:space="preserve"> previas a la asignación de las ofertas.</w:t>
      </w:r>
    </w:p>
    <w:p w14:paraId="569488F3" w14:textId="34B7947D" w:rsidR="008B3D38" w:rsidRPr="00402D0D" w:rsidRDefault="00613322" w:rsidP="00450AC6">
      <w:pPr>
        <w:pStyle w:val="BodyText"/>
        <w:spacing w:before="120" w:after="0"/>
      </w:pPr>
      <w:r w:rsidRPr="00402D0D">
        <w:t>Estas</w:t>
      </w:r>
      <w:r w:rsidRPr="00402D0D">
        <w:rPr>
          <w:spacing w:val="10"/>
        </w:rPr>
        <w:t xml:space="preserve"> </w:t>
      </w:r>
      <w:r w:rsidRPr="00402D0D">
        <w:t>comprobaciones</w:t>
      </w:r>
      <w:r w:rsidRPr="00402D0D">
        <w:rPr>
          <w:spacing w:val="11"/>
        </w:rPr>
        <w:t xml:space="preserve"> </w:t>
      </w:r>
      <w:r w:rsidRPr="00402D0D">
        <w:t>se</w:t>
      </w:r>
      <w:r w:rsidRPr="00402D0D">
        <w:rPr>
          <w:spacing w:val="10"/>
        </w:rPr>
        <w:t xml:space="preserve"> </w:t>
      </w:r>
      <w:r w:rsidRPr="00402D0D">
        <w:t>efectúan</w:t>
      </w:r>
      <w:r w:rsidRPr="00402D0D">
        <w:rPr>
          <w:spacing w:val="11"/>
        </w:rPr>
        <w:t xml:space="preserve"> </w:t>
      </w:r>
      <w:r w:rsidRPr="00402D0D">
        <w:t>al</w:t>
      </w:r>
      <w:r w:rsidRPr="00402D0D">
        <w:rPr>
          <w:spacing w:val="10"/>
        </w:rPr>
        <w:t xml:space="preserve"> </w:t>
      </w:r>
      <w:r w:rsidRPr="00402D0D">
        <w:t>establecer</w:t>
      </w:r>
      <w:r w:rsidRPr="00402D0D">
        <w:rPr>
          <w:spacing w:val="11"/>
        </w:rPr>
        <w:t xml:space="preserve"> </w:t>
      </w:r>
      <w:r w:rsidRPr="00402D0D">
        <w:t>las</w:t>
      </w:r>
      <w:r w:rsidRPr="00402D0D">
        <w:rPr>
          <w:spacing w:val="10"/>
        </w:rPr>
        <w:t xml:space="preserve"> </w:t>
      </w:r>
      <w:r w:rsidRPr="00402D0D">
        <w:t>escaleras</w:t>
      </w:r>
      <w:r w:rsidRPr="00402D0D">
        <w:rPr>
          <w:spacing w:val="11"/>
        </w:rPr>
        <w:t xml:space="preserve"> </w:t>
      </w:r>
      <w:r w:rsidRPr="00402D0D">
        <w:t>de</w:t>
      </w:r>
      <w:r w:rsidRPr="00402D0D">
        <w:rPr>
          <w:spacing w:val="11"/>
        </w:rPr>
        <w:t xml:space="preserve"> </w:t>
      </w:r>
      <w:r w:rsidRPr="00402D0D">
        <w:t>ofertas</w:t>
      </w:r>
      <w:r w:rsidRPr="00402D0D">
        <w:rPr>
          <w:spacing w:val="10"/>
        </w:rPr>
        <w:t xml:space="preserve"> </w:t>
      </w:r>
      <w:r w:rsidRPr="00402D0D">
        <w:t>de</w:t>
      </w:r>
      <w:r w:rsidRPr="00402D0D">
        <w:rPr>
          <w:spacing w:val="15"/>
        </w:rPr>
        <w:t xml:space="preserve"> </w:t>
      </w:r>
      <w:r w:rsidRPr="00402D0D">
        <w:t>regulación</w:t>
      </w:r>
      <w:r w:rsidRPr="00402D0D">
        <w:rPr>
          <w:spacing w:val="16"/>
        </w:rPr>
        <w:t xml:space="preserve"> </w:t>
      </w:r>
      <w:r w:rsidRPr="00402D0D">
        <w:t>terciaria</w:t>
      </w:r>
      <w:r w:rsidRPr="00402D0D">
        <w:rPr>
          <w:spacing w:val="15"/>
        </w:rPr>
        <w:t xml:space="preserve"> </w:t>
      </w:r>
      <w:r w:rsidRPr="00402D0D">
        <w:t>a</w:t>
      </w:r>
      <w:r w:rsidRPr="00402D0D">
        <w:rPr>
          <w:spacing w:val="16"/>
        </w:rPr>
        <w:t xml:space="preserve"> </w:t>
      </w:r>
      <w:r w:rsidRPr="00402D0D">
        <w:t>subir</w:t>
      </w:r>
      <w:r w:rsidRPr="00402D0D">
        <w:rPr>
          <w:spacing w:val="15"/>
        </w:rPr>
        <w:t xml:space="preserve"> </w:t>
      </w:r>
      <w:r w:rsidRPr="00402D0D">
        <w:t>y</w:t>
      </w:r>
      <w:r w:rsidRPr="00402D0D">
        <w:rPr>
          <w:spacing w:val="16"/>
        </w:rPr>
        <w:t xml:space="preserve"> </w:t>
      </w:r>
      <w:r w:rsidRPr="00402D0D">
        <w:t>a</w:t>
      </w:r>
      <w:r w:rsidRPr="00402D0D">
        <w:rPr>
          <w:spacing w:val="15"/>
        </w:rPr>
        <w:t xml:space="preserve"> </w:t>
      </w:r>
      <w:r w:rsidRPr="00402D0D">
        <w:t>baja</w:t>
      </w:r>
      <w:r w:rsidRPr="00402D0D">
        <w:rPr>
          <w:spacing w:val="-12"/>
        </w:rPr>
        <w:t>r</w:t>
      </w:r>
      <w:r w:rsidRPr="00402D0D">
        <w:t>,</w:t>
      </w:r>
      <w:r w:rsidRPr="00402D0D">
        <w:rPr>
          <w:spacing w:val="16"/>
        </w:rPr>
        <w:t xml:space="preserve"> </w:t>
      </w:r>
      <w:r w:rsidRPr="00402D0D">
        <w:t>y</w:t>
      </w:r>
      <w:r w:rsidRPr="00402D0D">
        <w:rPr>
          <w:spacing w:val="16"/>
        </w:rPr>
        <w:t xml:space="preserve"> </w:t>
      </w:r>
      <w:r w:rsidRPr="00402D0D">
        <w:t>siempre</w:t>
      </w:r>
      <w:r w:rsidRPr="00402D0D">
        <w:rPr>
          <w:spacing w:val="15"/>
        </w:rPr>
        <w:t xml:space="preserve"> </w:t>
      </w:r>
      <w:r w:rsidRPr="00402D0D">
        <w:t>antes</w:t>
      </w:r>
      <w:r w:rsidRPr="00402D0D">
        <w:rPr>
          <w:spacing w:val="16"/>
        </w:rPr>
        <w:t xml:space="preserve"> </w:t>
      </w:r>
      <w:r w:rsidRPr="00402D0D">
        <w:t>de</w:t>
      </w:r>
      <w:r w:rsidRPr="00402D0D">
        <w:rPr>
          <w:spacing w:val="15"/>
        </w:rPr>
        <w:t xml:space="preserve"> </w:t>
      </w:r>
      <w:r w:rsidRPr="00402D0D">
        <w:t>la</w:t>
      </w:r>
      <w:r w:rsidRPr="00402D0D">
        <w:rPr>
          <w:spacing w:val="16"/>
        </w:rPr>
        <w:t xml:space="preserve"> </w:t>
      </w:r>
      <w:r w:rsidRPr="00402D0D">
        <w:t>asignación</w:t>
      </w:r>
      <w:r w:rsidRPr="00402D0D">
        <w:rPr>
          <w:spacing w:val="15"/>
        </w:rPr>
        <w:t xml:space="preserve"> </w:t>
      </w:r>
      <w:r w:rsidRPr="00402D0D">
        <w:t>de</w:t>
      </w:r>
      <w:r w:rsidRPr="00402D0D">
        <w:rPr>
          <w:spacing w:val="16"/>
        </w:rPr>
        <w:t xml:space="preserve"> </w:t>
      </w:r>
      <w:r w:rsidRPr="00402D0D">
        <w:t>ofertas,</w:t>
      </w:r>
      <w:r w:rsidRPr="00402D0D">
        <w:rPr>
          <w:spacing w:val="15"/>
        </w:rPr>
        <w:t xml:space="preserve"> </w:t>
      </w:r>
      <w:r w:rsidRPr="00402D0D">
        <w:t xml:space="preserve">al </w:t>
      </w:r>
      <w:r w:rsidRPr="00402D0D">
        <w:rPr>
          <w:spacing w:val="3"/>
        </w:rPr>
        <w:t>requeri</w:t>
      </w:r>
      <w:r w:rsidRPr="00402D0D">
        <w:t>r</w:t>
      </w:r>
      <w:r w:rsidRPr="00402D0D">
        <w:rPr>
          <w:spacing w:val="29"/>
        </w:rPr>
        <w:t xml:space="preserve"> </w:t>
      </w:r>
      <w:r w:rsidRPr="00402D0D">
        <w:rPr>
          <w:spacing w:val="3"/>
        </w:rPr>
        <w:t>l</w:t>
      </w:r>
      <w:r w:rsidRPr="00402D0D">
        <w:t>a</w:t>
      </w:r>
      <w:r w:rsidRPr="00402D0D">
        <w:rPr>
          <w:spacing w:val="29"/>
        </w:rPr>
        <w:t xml:space="preserve"> </w:t>
      </w:r>
      <w:r w:rsidRPr="00402D0D">
        <w:rPr>
          <w:spacing w:val="3"/>
        </w:rPr>
        <w:t>consideració</w:t>
      </w:r>
      <w:r w:rsidRPr="00402D0D">
        <w:t>n</w:t>
      </w:r>
      <w:r w:rsidRPr="00402D0D">
        <w:rPr>
          <w:spacing w:val="30"/>
        </w:rPr>
        <w:t xml:space="preserve"> </w:t>
      </w:r>
      <w:r w:rsidRPr="00402D0D">
        <w:rPr>
          <w:spacing w:val="3"/>
        </w:rPr>
        <w:t>d</w:t>
      </w:r>
      <w:r w:rsidRPr="00402D0D">
        <w:t>e</w:t>
      </w:r>
      <w:r w:rsidRPr="00402D0D">
        <w:rPr>
          <w:spacing w:val="29"/>
        </w:rPr>
        <w:t xml:space="preserve"> </w:t>
      </w:r>
      <w:r w:rsidRPr="00402D0D">
        <w:rPr>
          <w:spacing w:val="3"/>
        </w:rPr>
        <w:t>informacione</w:t>
      </w:r>
      <w:r w:rsidRPr="00402D0D">
        <w:t>s</w:t>
      </w:r>
      <w:r w:rsidRPr="00402D0D">
        <w:rPr>
          <w:spacing w:val="30"/>
        </w:rPr>
        <w:t xml:space="preserve"> </w:t>
      </w:r>
      <w:r w:rsidRPr="00402D0D">
        <w:rPr>
          <w:spacing w:val="3"/>
        </w:rPr>
        <w:t>tale</w:t>
      </w:r>
      <w:r w:rsidRPr="00402D0D">
        <w:t>s</w:t>
      </w:r>
      <w:r w:rsidRPr="00402D0D">
        <w:rPr>
          <w:spacing w:val="29"/>
        </w:rPr>
        <w:t xml:space="preserve"> </w:t>
      </w:r>
      <w:r w:rsidRPr="00402D0D">
        <w:rPr>
          <w:spacing w:val="3"/>
        </w:rPr>
        <w:t>com</w:t>
      </w:r>
      <w:r w:rsidRPr="00402D0D">
        <w:t>o</w:t>
      </w:r>
      <w:r w:rsidRPr="00402D0D">
        <w:rPr>
          <w:spacing w:val="30"/>
        </w:rPr>
        <w:t xml:space="preserve"> </w:t>
      </w:r>
      <w:r w:rsidRPr="00402D0D">
        <w:rPr>
          <w:spacing w:val="3"/>
        </w:rPr>
        <w:t>limitacione</w:t>
      </w:r>
      <w:r w:rsidRPr="00402D0D">
        <w:t>s</w:t>
      </w:r>
      <w:r w:rsidRPr="00402D0D">
        <w:rPr>
          <w:spacing w:val="29"/>
        </w:rPr>
        <w:t xml:space="preserve"> </w:t>
      </w:r>
      <w:r w:rsidRPr="00402D0D">
        <w:rPr>
          <w:spacing w:val="3"/>
        </w:rPr>
        <w:t>d</w:t>
      </w:r>
      <w:r w:rsidRPr="00402D0D">
        <w:t>e</w:t>
      </w:r>
      <w:r w:rsidRPr="00402D0D">
        <w:rPr>
          <w:spacing w:val="29"/>
        </w:rPr>
        <w:t xml:space="preserve"> </w:t>
      </w:r>
      <w:r w:rsidRPr="00402D0D">
        <w:rPr>
          <w:spacing w:val="3"/>
        </w:rPr>
        <w:t>program</w:t>
      </w:r>
      <w:r w:rsidRPr="00402D0D">
        <w:t>a</w:t>
      </w:r>
      <w:r w:rsidRPr="00402D0D">
        <w:rPr>
          <w:spacing w:val="30"/>
        </w:rPr>
        <w:t xml:space="preserve"> </w:t>
      </w:r>
      <w:r w:rsidRPr="00402D0D">
        <w:rPr>
          <w:spacing w:val="3"/>
        </w:rPr>
        <w:t xml:space="preserve">por </w:t>
      </w:r>
      <w:r w:rsidRPr="00402D0D">
        <w:rPr>
          <w:spacing w:val="2"/>
        </w:rPr>
        <w:t>segurida</w:t>
      </w:r>
      <w:r w:rsidRPr="00402D0D">
        <w:t>d</w:t>
      </w:r>
      <w:r w:rsidRPr="00402D0D">
        <w:rPr>
          <w:spacing w:val="22"/>
        </w:rPr>
        <w:t xml:space="preserve"> </w:t>
      </w:r>
      <w:r w:rsidRPr="00402D0D">
        <w:t>e</w:t>
      </w:r>
      <w:r w:rsidRPr="00402D0D">
        <w:rPr>
          <w:spacing w:val="23"/>
        </w:rPr>
        <w:t xml:space="preserve"> </w:t>
      </w:r>
      <w:r w:rsidRPr="00402D0D">
        <w:rPr>
          <w:spacing w:val="2"/>
        </w:rPr>
        <w:t>indisponibilidade</w:t>
      </w:r>
      <w:r w:rsidRPr="00402D0D">
        <w:t>s</w:t>
      </w:r>
      <w:del w:id="461" w:author="Red Eléctrica" w:date="2020-12-13T21:32:00Z">
        <w:r w:rsidRPr="00402D0D" w:rsidDel="003A75C9">
          <w:rPr>
            <w:spacing w:val="22"/>
          </w:rPr>
          <w:delText xml:space="preserve"> </w:delText>
        </w:r>
        <w:r w:rsidRPr="00402D0D" w:rsidDel="003A75C9">
          <w:rPr>
            <w:spacing w:val="2"/>
          </w:rPr>
          <w:delText>d</w:delText>
        </w:r>
        <w:r w:rsidRPr="00402D0D" w:rsidDel="003A75C9">
          <w:delText>e</w:delText>
        </w:r>
        <w:r w:rsidRPr="00402D0D" w:rsidDel="003A75C9">
          <w:rPr>
            <w:spacing w:val="23"/>
          </w:rPr>
          <w:delText xml:space="preserve"> </w:delText>
        </w:r>
        <w:r w:rsidRPr="00402D0D" w:rsidDel="003A75C9">
          <w:rPr>
            <w:spacing w:val="2"/>
          </w:rPr>
          <w:delText>unidade</w:delText>
        </w:r>
        <w:r w:rsidRPr="00402D0D" w:rsidDel="003A75C9">
          <w:delText>s</w:delText>
        </w:r>
        <w:r w:rsidRPr="00402D0D" w:rsidDel="003A75C9">
          <w:rPr>
            <w:spacing w:val="23"/>
          </w:rPr>
          <w:delText xml:space="preserve"> </w:delText>
        </w:r>
        <w:r w:rsidRPr="00402D0D" w:rsidDel="003A75C9">
          <w:rPr>
            <w:spacing w:val="2"/>
          </w:rPr>
          <w:delText>d</w:delText>
        </w:r>
        <w:r w:rsidRPr="00402D0D" w:rsidDel="003A75C9">
          <w:delText>e</w:delText>
        </w:r>
        <w:r w:rsidRPr="00402D0D" w:rsidDel="003A75C9">
          <w:rPr>
            <w:spacing w:val="23"/>
          </w:rPr>
          <w:delText xml:space="preserve"> </w:delText>
        </w:r>
        <w:r w:rsidRPr="00402D0D" w:rsidDel="003A75C9">
          <w:rPr>
            <w:spacing w:val="2"/>
          </w:rPr>
          <w:delText>producción</w:delText>
        </w:r>
      </w:del>
      <w:r w:rsidRPr="00402D0D">
        <w:t>,</w:t>
      </w:r>
      <w:r w:rsidRPr="00402D0D">
        <w:rPr>
          <w:spacing w:val="23"/>
        </w:rPr>
        <w:t xml:space="preserve"> </w:t>
      </w:r>
      <w:r w:rsidRPr="00402D0D">
        <w:rPr>
          <w:spacing w:val="2"/>
        </w:rPr>
        <w:t>qu</w:t>
      </w:r>
      <w:r w:rsidRPr="00402D0D">
        <w:t>e</w:t>
      </w:r>
      <w:r w:rsidRPr="00402D0D">
        <w:rPr>
          <w:spacing w:val="23"/>
        </w:rPr>
        <w:t xml:space="preserve"> </w:t>
      </w:r>
      <w:r w:rsidRPr="00402D0D">
        <w:rPr>
          <w:spacing w:val="2"/>
        </w:rPr>
        <w:t>puede</w:t>
      </w:r>
      <w:r w:rsidRPr="00402D0D">
        <w:t>n</w:t>
      </w:r>
      <w:r w:rsidRPr="00402D0D">
        <w:rPr>
          <w:spacing w:val="23"/>
        </w:rPr>
        <w:t xml:space="preserve"> </w:t>
      </w:r>
      <w:r w:rsidRPr="00402D0D">
        <w:rPr>
          <w:spacing w:val="2"/>
        </w:rPr>
        <w:t>habers</w:t>
      </w:r>
      <w:r w:rsidRPr="00402D0D">
        <w:t>e</w:t>
      </w:r>
      <w:r w:rsidRPr="00402D0D">
        <w:rPr>
          <w:spacing w:val="23"/>
        </w:rPr>
        <w:t xml:space="preserve"> </w:t>
      </w:r>
      <w:r w:rsidRPr="00402D0D">
        <w:rPr>
          <w:spacing w:val="2"/>
        </w:rPr>
        <w:t>vist</w:t>
      </w:r>
      <w:r w:rsidRPr="00402D0D">
        <w:t>o modificadas</w:t>
      </w:r>
      <w:r w:rsidRPr="00402D0D">
        <w:rPr>
          <w:spacing w:val="-2"/>
        </w:rPr>
        <w:t xml:space="preserve"> </w:t>
      </w:r>
      <w:r w:rsidRPr="00402D0D">
        <w:t>desde</w:t>
      </w:r>
      <w:r w:rsidRPr="00402D0D">
        <w:rPr>
          <w:spacing w:val="-2"/>
        </w:rPr>
        <w:t xml:space="preserve"> </w:t>
      </w:r>
      <w:r w:rsidRPr="00402D0D">
        <w:t>el</w:t>
      </w:r>
      <w:r w:rsidRPr="00402D0D">
        <w:rPr>
          <w:spacing w:val="-1"/>
        </w:rPr>
        <w:t xml:space="preserve"> </w:t>
      </w:r>
      <w:r w:rsidRPr="00402D0D">
        <w:t>momento</w:t>
      </w:r>
      <w:r w:rsidRPr="00402D0D">
        <w:rPr>
          <w:spacing w:val="-2"/>
        </w:rPr>
        <w:t xml:space="preserve"> </w:t>
      </w:r>
      <w:r w:rsidRPr="00402D0D">
        <w:t>en</w:t>
      </w:r>
      <w:r w:rsidRPr="00402D0D">
        <w:rPr>
          <w:spacing w:val="-2"/>
        </w:rPr>
        <w:t xml:space="preserve"> </w:t>
      </w:r>
      <w:r w:rsidRPr="00402D0D">
        <w:t>el</w:t>
      </w:r>
      <w:r w:rsidRPr="00402D0D">
        <w:rPr>
          <w:spacing w:val="-1"/>
        </w:rPr>
        <w:t xml:space="preserve"> </w:t>
      </w:r>
      <w:r w:rsidRPr="00402D0D">
        <w:t>que</w:t>
      </w:r>
      <w:r w:rsidRPr="00402D0D">
        <w:rPr>
          <w:spacing w:val="-2"/>
        </w:rPr>
        <w:t xml:space="preserve"> </w:t>
      </w:r>
      <w:r w:rsidRPr="00402D0D">
        <w:t>se</w:t>
      </w:r>
      <w:r w:rsidRPr="00402D0D">
        <w:rPr>
          <w:spacing w:val="-2"/>
        </w:rPr>
        <w:t xml:space="preserve"> </w:t>
      </w:r>
      <w:r w:rsidR="00EB365D" w:rsidRPr="00402D0D">
        <w:t>validaron</w:t>
      </w:r>
      <w:r w:rsidR="00EB365D" w:rsidRPr="00402D0D">
        <w:rPr>
          <w:spacing w:val="-1"/>
        </w:rPr>
        <w:t xml:space="preserve"> </w:t>
      </w:r>
      <w:r w:rsidRPr="00402D0D">
        <w:t>las</w:t>
      </w:r>
      <w:r w:rsidRPr="00402D0D">
        <w:rPr>
          <w:spacing w:val="-2"/>
        </w:rPr>
        <w:t xml:space="preserve"> </w:t>
      </w:r>
      <w:r w:rsidRPr="00402D0D">
        <w:t>ofertas</w:t>
      </w:r>
      <w:r w:rsidR="000D534F" w:rsidRPr="00402D0D">
        <w:t xml:space="preserve"> en el momento de su recepción</w:t>
      </w:r>
      <w:r w:rsidRPr="00402D0D">
        <w:t>.</w:t>
      </w:r>
    </w:p>
    <w:p w14:paraId="569488F4" w14:textId="01C85296" w:rsidR="008B3D38" w:rsidRDefault="00613322" w:rsidP="00450AC6">
      <w:pPr>
        <w:pStyle w:val="BodyText"/>
        <w:spacing w:before="120" w:after="0"/>
        <w:rPr>
          <w:ins w:id="462" w:author="Red Eléctrica" w:date="2020-12-13T21:32:00Z"/>
        </w:rPr>
      </w:pPr>
      <w:r w:rsidRPr="00402D0D">
        <w:t>Las</w:t>
      </w:r>
      <w:r w:rsidRPr="00402D0D">
        <w:rPr>
          <w:spacing w:val="20"/>
        </w:rPr>
        <w:t xml:space="preserve"> </w:t>
      </w:r>
      <w:r w:rsidRPr="00402D0D">
        <w:t>comprobaciones</w:t>
      </w:r>
      <w:r w:rsidRPr="00402D0D">
        <w:rPr>
          <w:spacing w:val="20"/>
        </w:rPr>
        <w:t xml:space="preserve"> </w:t>
      </w:r>
      <w:r w:rsidRPr="00402D0D">
        <w:t>que</w:t>
      </w:r>
      <w:r w:rsidRPr="00402D0D">
        <w:rPr>
          <w:spacing w:val="20"/>
        </w:rPr>
        <w:t xml:space="preserve"> </w:t>
      </w:r>
      <w:r w:rsidRPr="00402D0D">
        <w:t>se</w:t>
      </w:r>
      <w:r w:rsidRPr="00402D0D">
        <w:rPr>
          <w:spacing w:val="20"/>
        </w:rPr>
        <w:t xml:space="preserve"> </w:t>
      </w:r>
      <w:r w:rsidRPr="00402D0D">
        <w:t>realizan</w:t>
      </w:r>
      <w:r w:rsidRPr="00402D0D">
        <w:rPr>
          <w:spacing w:val="20"/>
        </w:rPr>
        <w:t xml:space="preserve"> </w:t>
      </w:r>
      <w:r w:rsidRPr="00402D0D">
        <w:t>antes</w:t>
      </w:r>
      <w:r w:rsidRPr="00402D0D">
        <w:rPr>
          <w:spacing w:val="20"/>
        </w:rPr>
        <w:t xml:space="preserve"> </w:t>
      </w:r>
      <w:r w:rsidRPr="00402D0D">
        <w:t>de</w:t>
      </w:r>
      <w:r w:rsidRPr="00402D0D">
        <w:rPr>
          <w:spacing w:val="20"/>
        </w:rPr>
        <w:t xml:space="preserve"> </w:t>
      </w:r>
      <w:r w:rsidRPr="00402D0D">
        <w:t>la</w:t>
      </w:r>
      <w:r w:rsidRPr="00402D0D">
        <w:rPr>
          <w:spacing w:val="20"/>
        </w:rPr>
        <w:t xml:space="preserve"> </w:t>
      </w:r>
      <w:r w:rsidRPr="00402D0D">
        <w:t>asignación</w:t>
      </w:r>
      <w:r w:rsidRPr="00402D0D">
        <w:rPr>
          <w:spacing w:val="20"/>
        </w:rPr>
        <w:t xml:space="preserve"> </w:t>
      </w:r>
      <w:r w:rsidRPr="00402D0D">
        <w:t>de</w:t>
      </w:r>
      <w:r w:rsidRPr="00402D0D">
        <w:rPr>
          <w:spacing w:val="20"/>
        </w:rPr>
        <w:t xml:space="preserve"> </w:t>
      </w:r>
      <w:r w:rsidRPr="00402D0D">
        <w:t>las</w:t>
      </w:r>
      <w:r w:rsidRPr="00402D0D">
        <w:rPr>
          <w:spacing w:val="20"/>
        </w:rPr>
        <w:t xml:space="preserve"> </w:t>
      </w:r>
      <w:r w:rsidRPr="00402D0D">
        <w:t>ofertas</w:t>
      </w:r>
      <w:r w:rsidRPr="00402D0D">
        <w:rPr>
          <w:spacing w:val="20"/>
        </w:rPr>
        <w:t xml:space="preserve"> </w:t>
      </w:r>
      <w:r w:rsidRPr="00402D0D">
        <w:t>son</w:t>
      </w:r>
      <w:r w:rsidRPr="00402D0D">
        <w:rPr>
          <w:spacing w:val="20"/>
        </w:rPr>
        <w:t xml:space="preserve"> </w:t>
      </w:r>
      <w:r w:rsidRPr="00402D0D">
        <w:t>las siguientes:</w:t>
      </w:r>
    </w:p>
    <w:p w14:paraId="7D14E96E" w14:textId="6DB49E73" w:rsidR="003A75C9" w:rsidRPr="00402D0D" w:rsidRDefault="003A75C9" w:rsidP="00450AC6">
      <w:pPr>
        <w:pStyle w:val="BodyText"/>
        <w:spacing w:before="120" w:after="0"/>
      </w:pPr>
      <w:ins w:id="463" w:author="Red Eléctrica" w:date="2020-12-13T21:32:00Z">
        <w:r>
          <w:t>Activaciones programadas</w:t>
        </w:r>
      </w:ins>
    </w:p>
    <w:p w14:paraId="569488F6" w14:textId="29C3B472" w:rsidR="008B3D38" w:rsidRPr="00402D0D" w:rsidRDefault="000D534F" w:rsidP="00EB0784">
      <w:pPr>
        <w:pStyle w:val="Heading3"/>
        <w:spacing w:before="60"/>
        <w:ind w:left="709" w:hanging="357"/>
      </w:pPr>
      <w:r w:rsidRPr="00402D0D">
        <w:t xml:space="preserve">La </w:t>
      </w:r>
      <w:r w:rsidR="000C6994" w:rsidRPr="00402D0D">
        <w:t>oferta</w:t>
      </w:r>
      <w:r w:rsidRPr="00402D0D">
        <w:t xml:space="preserve"> de </w:t>
      </w:r>
      <w:r w:rsidR="00990C59" w:rsidRPr="00402D0D">
        <w:t xml:space="preserve">terciaria </w:t>
      </w:r>
      <w:del w:id="464" w:author="Red Eléctrica" w:date="2020-12-13T21:32:00Z">
        <w:r w:rsidR="00990C59" w:rsidRPr="00402D0D" w:rsidDel="003A75C9">
          <w:delText>n</w:delText>
        </w:r>
        <w:r w:rsidR="00613322" w:rsidRPr="00402D0D" w:rsidDel="003A75C9">
          <w:delText>o viola</w:delText>
        </w:r>
        <w:r w:rsidR="00990C59" w:rsidRPr="00402D0D" w:rsidDel="003A75C9">
          <w:delText xml:space="preserve"> ninguno</w:delText>
        </w:r>
        <w:r w:rsidR="00613322" w:rsidRPr="00402D0D" w:rsidDel="003A75C9">
          <w:delText xml:space="preserve"> de</w:delText>
        </w:r>
      </w:del>
      <w:ins w:id="465" w:author="Red Eléctrica" w:date="2020-12-13T21:32:00Z">
        <w:r w:rsidR="003A75C9">
          <w:t>respet</w:t>
        </w:r>
      </w:ins>
      <w:ins w:id="466" w:author="Red Eléctrica" w:date="2020-12-13T21:33:00Z">
        <w:r w:rsidR="003A75C9">
          <w:t>a todos</w:t>
        </w:r>
      </w:ins>
      <w:r w:rsidR="00613322" w:rsidRPr="00402D0D">
        <w:t xml:space="preserve"> </w:t>
      </w:r>
      <w:r w:rsidR="00990C59" w:rsidRPr="00402D0D">
        <w:t xml:space="preserve">los </w:t>
      </w:r>
      <w:r w:rsidR="00613322" w:rsidRPr="00402D0D">
        <w:t>límites por seguridad</w:t>
      </w:r>
      <w:r w:rsidR="00990C59" w:rsidRPr="00402D0D">
        <w:t xml:space="preserve"> establecidos sobre las unidades de programación</w:t>
      </w:r>
      <w:r w:rsidR="00613322" w:rsidRPr="00402D0D">
        <w:t>.</w:t>
      </w:r>
    </w:p>
    <w:p w14:paraId="569488F7" w14:textId="5970F859" w:rsidR="008B3D38" w:rsidRPr="00402D0D" w:rsidRDefault="00990C59" w:rsidP="00EB0784">
      <w:pPr>
        <w:pStyle w:val="Heading3"/>
        <w:spacing w:before="60"/>
        <w:ind w:left="709" w:hanging="357"/>
      </w:pPr>
      <w:r w:rsidRPr="00402D0D">
        <w:t xml:space="preserve">La </w:t>
      </w:r>
      <w:r w:rsidR="00E97654" w:rsidRPr="00402D0D">
        <w:t>oferta</w:t>
      </w:r>
      <w:r w:rsidRPr="00402D0D">
        <w:t xml:space="preserve"> de terciaria respeta las</w:t>
      </w:r>
      <w:r w:rsidR="00613322" w:rsidRPr="00402D0D">
        <w:rPr>
          <w:spacing w:val="2"/>
        </w:rPr>
        <w:t xml:space="preserve"> </w:t>
      </w:r>
      <w:r w:rsidR="002164E6" w:rsidRPr="00402D0D">
        <w:t>comunicaciones</w:t>
      </w:r>
      <w:r w:rsidR="002164E6" w:rsidRPr="00402D0D">
        <w:rPr>
          <w:spacing w:val="2"/>
        </w:rPr>
        <w:t xml:space="preserve"> </w:t>
      </w:r>
      <w:r w:rsidR="002164E6" w:rsidRPr="00402D0D">
        <w:t>de</w:t>
      </w:r>
      <w:r w:rsidR="00613322" w:rsidRPr="00402D0D">
        <w:rPr>
          <w:spacing w:val="2"/>
        </w:rPr>
        <w:t xml:space="preserve"> </w:t>
      </w:r>
      <w:r w:rsidR="00613322" w:rsidRPr="00402D0D">
        <w:t>indisponibilidad</w:t>
      </w:r>
      <w:r w:rsidR="00613322" w:rsidRPr="00402D0D">
        <w:rPr>
          <w:spacing w:val="2"/>
        </w:rPr>
        <w:t xml:space="preserve"> </w:t>
      </w:r>
      <w:r w:rsidR="002164E6" w:rsidRPr="00402D0D">
        <w:rPr>
          <w:spacing w:val="2"/>
        </w:rPr>
        <w:t>de las unidades de programación</w:t>
      </w:r>
      <w:r w:rsidR="0058608E" w:rsidRPr="00402D0D">
        <w:t>.</w:t>
      </w:r>
    </w:p>
    <w:p w14:paraId="17045D28" w14:textId="03789B6C" w:rsidR="00C3066F" w:rsidRPr="00402D0D" w:rsidRDefault="009A4AE5" w:rsidP="00EB0784">
      <w:pPr>
        <w:pStyle w:val="Heading3"/>
        <w:spacing w:before="60"/>
        <w:ind w:left="709" w:hanging="357"/>
      </w:pPr>
      <w:del w:id="467" w:author="Red Eléctrica" w:date="2021-03-29T21:51:00Z">
        <w:r w:rsidRPr="00402D0D">
          <w:delText xml:space="preserve">Validación de </w:delText>
        </w:r>
        <w:r w:rsidR="00E95B3C" w:rsidRPr="00402D0D">
          <w:delText>que</w:delText>
        </w:r>
      </w:del>
      <w:ins w:id="468" w:author="Red Eléctrica" w:date="2021-03-29T21:51:00Z">
        <w:r w:rsidR="00C13CDB">
          <w:t>L</w:t>
        </w:r>
      </w:ins>
      <w:del w:id="469" w:author="Red Eléctrica" w:date="2021-03-29T21:51:00Z">
        <w:r w:rsidR="00E95B3C" w:rsidRPr="00402D0D">
          <w:delText xml:space="preserve"> l</w:delText>
        </w:r>
      </w:del>
      <w:r w:rsidR="00E95B3C" w:rsidRPr="00402D0D">
        <w:t xml:space="preserve">a </w:t>
      </w:r>
      <w:r w:rsidR="00E550D3" w:rsidRPr="00402D0D">
        <w:t>oferta</w:t>
      </w:r>
      <w:r w:rsidR="00E95B3C" w:rsidRPr="00402D0D">
        <w:t xml:space="preserve"> de terciaria respeta </w:t>
      </w:r>
      <w:r w:rsidRPr="00402D0D">
        <w:t xml:space="preserve">los límites de potencia </w:t>
      </w:r>
      <w:r w:rsidR="00FB09C1" w:rsidRPr="00402D0D">
        <w:t>máxima</w:t>
      </w:r>
      <w:r w:rsidR="00C3066F" w:rsidRPr="00402D0D">
        <w:t xml:space="preserve"> o de potencia contratada de las unidades de programación proveedoras del servicio.</w:t>
      </w:r>
    </w:p>
    <w:p w14:paraId="569488FA" w14:textId="16CF24A0" w:rsidR="008B3D38" w:rsidRPr="00402D0D" w:rsidRDefault="00C84B35" w:rsidP="00EB0784">
      <w:pPr>
        <w:pStyle w:val="Heading3"/>
        <w:spacing w:before="60"/>
        <w:ind w:left="709" w:hanging="357"/>
      </w:pPr>
      <w:r w:rsidRPr="00402D0D">
        <w:t xml:space="preserve">La </w:t>
      </w:r>
      <w:r w:rsidR="00613322" w:rsidRPr="00402D0D">
        <w:t xml:space="preserve">oferta a bajar </w:t>
      </w:r>
      <w:r w:rsidR="00F97A40" w:rsidRPr="00402D0D">
        <w:t xml:space="preserve">de unidades de programación de entregas de energía </w:t>
      </w:r>
      <w:r w:rsidR="0047743B" w:rsidRPr="00402D0D">
        <w:t>debe ser igual o inferior a</w:t>
      </w:r>
      <w:r w:rsidR="00613322" w:rsidRPr="00402D0D">
        <w:t xml:space="preserve"> su programa de generación, </w:t>
      </w:r>
      <w:r w:rsidR="00945853" w:rsidRPr="00402D0D">
        <w:t>mientras que</w:t>
      </w:r>
      <w:r w:rsidR="003C2615" w:rsidRPr="00402D0D">
        <w:t xml:space="preserve"> la oferta a subir de</w:t>
      </w:r>
      <w:r w:rsidR="00613322" w:rsidRPr="00402D0D">
        <w:t xml:space="preserve"> las unidades de programación para la </w:t>
      </w:r>
      <w:r w:rsidR="00945853" w:rsidRPr="00402D0D">
        <w:t xml:space="preserve">toma </w:t>
      </w:r>
      <w:r w:rsidR="00613322" w:rsidRPr="00402D0D">
        <w:t xml:space="preserve">de energía, </w:t>
      </w:r>
      <w:r w:rsidR="003C2615" w:rsidRPr="00402D0D">
        <w:t>debe ser inferior o igual</w:t>
      </w:r>
      <w:r w:rsidR="00613322" w:rsidRPr="00402D0D">
        <w:t xml:space="preserve"> que su programa de </w:t>
      </w:r>
      <w:r w:rsidR="003C2615" w:rsidRPr="00402D0D">
        <w:t>adquisición</w:t>
      </w:r>
      <w:r w:rsidR="00613322" w:rsidRPr="00402D0D">
        <w:t>.</w:t>
      </w:r>
    </w:p>
    <w:p w14:paraId="569488FC" w14:textId="07A0646E" w:rsidR="008B3D38" w:rsidRDefault="00613322" w:rsidP="00AB7D80">
      <w:pPr>
        <w:pStyle w:val="BodyText"/>
        <w:spacing w:before="120" w:after="0"/>
        <w:rPr>
          <w:ins w:id="470" w:author="Red Eléctrica" w:date="2020-12-13T21:33:00Z"/>
        </w:rPr>
      </w:pPr>
      <w:r w:rsidRPr="00402D0D">
        <w:t xml:space="preserve">Cuando un bloque de oferta </w:t>
      </w:r>
      <w:del w:id="471" w:author="Red Eléctrica" w:date="2021-03-29T21:56:00Z">
        <w:r w:rsidRPr="00402D0D">
          <w:delText xml:space="preserve">viole </w:delText>
        </w:r>
      </w:del>
      <w:ins w:id="472" w:author="Red Eléctrica" w:date="2021-03-29T21:56:00Z">
        <w:r w:rsidR="00F53525">
          <w:t>incumpla</w:t>
        </w:r>
        <w:r w:rsidR="00F53525" w:rsidRPr="00402D0D">
          <w:t xml:space="preserve"> </w:t>
        </w:r>
      </w:ins>
      <w:r w:rsidRPr="00402D0D">
        <w:t xml:space="preserve">alguno de estos límites, el bloque será </w:t>
      </w:r>
      <w:del w:id="473" w:author="Red Eléctrica" w:date="2020-12-13T21:33:00Z">
        <w:r w:rsidRPr="00402D0D" w:rsidDel="003A75C9">
          <w:delText>truncado</w:delText>
        </w:r>
        <w:r w:rsidR="000E6C06" w:rsidRPr="00402D0D" w:rsidDel="003A75C9">
          <w:delText xml:space="preserve"> </w:delText>
        </w:r>
        <w:r w:rsidRPr="00402D0D" w:rsidDel="003A75C9">
          <w:delText>hasta el punto en que deje de violar el límite.</w:delText>
        </w:r>
      </w:del>
      <w:ins w:id="474" w:author="Red Eléctrica" w:date="2020-12-13T21:33:00Z">
        <w:r w:rsidR="003A75C9">
          <w:t>tratado</w:t>
        </w:r>
        <w:r w:rsidR="00100BA7">
          <w:t xml:space="preserve"> </w:t>
        </w:r>
        <w:r w:rsidR="003A75C9">
          <w:t>en función del tipo de oferta:</w:t>
        </w:r>
      </w:ins>
    </w:p>
    <w:p w14:paraId="4D74D8F8" w14:textId="77777777" w:rsidR="00D845BB" w:rsidRDefault="00D845BB" w:rsidP="00D845BB">
      <w:pPr>
        <w:pStyle w:val="Heading3"/>
        <w:spacing w:before="60"/>
        <w:ind w:left="709" w:hanging="357"/>
        <w:rPr>
          <w:ins w:id="475" w:author="Red Eléctrica" w:date="2020-12-13T21:34:00Z"/>
        </w:rPr>
      </w:pPr>
      <w:ins w:id="476" w:author="Red Eléctrica" w:date="2020-12-13T21:34:00Z">
        <w:r>
          <w:t xml:space="preserve">Si el bloque es de tipo completamente divisible, será </w:t>
        </w:r>
        <w:r w:rsidRPr="00402D0D">
          <w:t>truncado hasta el punto en que deje de violar el límite</w:t>
        </w:r>
        <w:r>
          <w:t>.</w:t>
        </w:r>
      </w:ins>
    </w:p>
    <w:p w14:paraId="64669700" w14:textId="4DBCE531" w:rsidR="00BE0E41" w:rsidRDefault="00BE0E41" w:rsidP="00BE0E41">
      <w:pPr>
        <w:pStyle w:val="Heading3"/>
        <w:spacing w:before="60"/>
        <w:ind w:left="709" w:hanging="357"/>
        <w:rPr>
          <w:ins w:id="477" w:author="Red Eléctrica" w:date="2020-12-13T21:33:00Z"/>
        </w:rPr>
      </w:pPr>
      <w:ins w:id="478" w:author="Red Eléctrica" w:date="2020-12-13T21:33:00Z">
        <w:r>
          <w:t>Si el bloque es de tipo indivisible, será rechazado</w:t>
        </w:r>
      </w:ins>
    </w:p>
    <w:p w14:paraId="4EBBBEF4" w14:textId="77777777" w:rsidR="00BE0E41" w:rsidRPr="009A4B56" w:rsidRDefault="00BE0E41" w:rsidP="00BE0E41">
      <w:pPr>
        <w:pStyle w:val="Heading3"/>
        <w:spacing w:before="60"/>
        <w:ind w:left="709" w:hanging="357"/>
        <w:rPr>
          <w:ins w:id="479" w:author="Red Eléctrica" w:date="2020-12-13T21:33:00Z"/>
        </w:rPr>
      </w:pPr>
      <w:ins w:id="480" w:author="Red Eléctrica" w:date="2020-12-13T21:33:00Z">
        <w:r>
          <w:t>Si el bloque es de tipo divisible, será rechazado si alguno de los límites afecta a su potencia mínima; en caso contrario, será truncado hasta el punto de que deje de violar el límite</w:t>
        </w:r>
        <w:r w:rsidRPr="00402D0D">
          <w:t>.</w:t>
        </w:r>
      </w:ins>
    </w:p>
    <w:p w14:paraId="13997C52" w14:textId="316C9B86" w:rsidR="00BE0E41" w:rsidRPr="00402D0D" w:rsidRDefault="00BE0E41" w:rsidP="00BE0E41">
      <w:pPr>
        <w:pStyle w:val="BodyText"/>
        <w:spacing w:before="120" w:after="0"/>
        <w:rPr>
          <w:ins w:id="481" w:author="Red Eléctrica" w:date="2020-12-13T21:33:00Z"/>
        </w:rPr>
      </w:pPr>
      <w:ins w:id="482" w:author="Red Eléctrica" w:date="2020-12-13T21:33:00Z">
        <w:r>
          <w:t>Activaciones directas:</w:t>
        </w:r>
      </w:ins>
    </w:p>
    <w:p w14:paraId="569488FE" w14:textId="140CA903" w:rsidR="008B3D38" w:rsidRDefault="00613322" w:rsidP="00450AC6">
      <w:pPr>
        <w:pStyle w:val="BodyText"/>
        <w:spacing w:before="120" w:after="0"/>
        <w:rPr>
          <w:ins w:id="483" w:author="Red Eléctrica" w:date="2020-12-13T21:35:00Z"/>
        </w:rPr>
      </w:pPr>
      <w:r w:rsidRPr="00402D0D">
        <w:t>En</w:t>
      </w:r>
      <w:r w:rsidRPr="00402D0D">
        <w:rPr>
          <w:spacing w:val="7"/>
        </w:rPr>
        <w:t xml:space="preserve"> </w:t>
      </w:r>
      <w:del w:id="484" w:author="Red Eléctrica" w:date="2020-12-13T21:34:00Z">
        <w:r w:rsidRPr="00402D0D" w:rsidDel="00D845BB">
          <w:delText>este</w:delText>
        </w:r>
        <w:r w:rsidRPr="00402D0D" w:rsidDel="00D845BB">
          <w:rPr>
            <w:spacing w:val="7"/>
          </w:rPr>
          <w:delText xml:space="preserve"> </w:delText>
        </w:r>
        <w:r w:rsidRPr="00402D0D" w:rsidDel="00D845BB">
          <w:delText>mercado</w:delText>
        </w:r>
      </w:del>
      <w:ins w:id="485" w:author="Red Eléctrica" w:date="2021-03-29T21:52:00Z">
        <w:r w:rsidR="009F6752">
          <w:t xml:space="preserve"> las</w:t>
        </w:r>
        <w:r w:rsidR="00C83A63">
          <w:t xml:space="preserve"> </w:t>
        </w:r>
      </w:ins>
      <w:ins w:id="486" w:author="Red Eléctrica" w:date="2020-12-13T21:34:00Z">
        <w:r w:rsidR="00D845BB">
          <w:t>activacion</w:t>
        </w:r>
      </w:ins>
      <w:ins w:id="487" w:author="Red Eléctrica" w:date="2020-12-13T21:35:00Z">
        <w:r w:rsidR="00D845BB">
          <w:t>es directas</w:t>
        </w:r>
      </w:ins>
      <w:r w:rsidRPr="00402D0D">
        <w:t>,</w:t>
      </w:r>
      <w:r w:rsidRPr="00402D0D">
        <w:rPr>
          <w:spacing w:val="7"/>
        </w:rPr>
        <w:t xml:space="preserve"> </w:t>
      </w:r>
      <w:r w:rsidRPr="00402D0D">
        <w:t>al</w:t>
      </w:r>
      <w:r w:rsidRPr="00402D0D">
        <w:rPr>
          <w:spacing w:val="7"/>
        </w:rPr>
        <w:t xml:space="preserve"> </w:t>
      </w:r>
      <w:r w:rsidRPr="00402D0D">
        <w:t>poder</w:t>
      </w:r>
      <w:r w:rsidRPr="00402D0D">
        <w:rPr>
          <w:spacing w:val="7"/>
        </w:rPr>
        <w:t xml:space="preserve"> </w:t>
      </w:r>
      <w:r w:rsidRPr="00402D0D">
        <w:t>efectuarse</w:t>
      </w:r>
      <w:r w:rsidRPr="00402D0D">
        <w:rPr>
          <w:spacing w:val="7"/>
        </w:rPr>
        <w:t xml:space="preserve"> </w:t>
      </w:r>
      <w:r w:rsidRPr="00402D0D">
        <w:t>asignaciones</w:t>
      </w:r>
      <w:r w:rsidRPr="00402D0D">
        <w:rPr>
          <w:spacing w:val="7"/>
        </w:rPr>
        <w:t xml:space="preserve"> </w:t>
      </w:r>
      <w:r w:rsidRPr="00402D0D">
        <w:t>de</w:t>
      </w:r>
      <w:r w:rsidRPr="00402D0D">
        <w:rPr>
          <w:spacing w:val="7"/>
        </w:rPr>
        <w:t xml:space="preserve"> </w:t>
      </w:r>
      <w:r w:rsidRPr="00402D0D">
        <w:t>duración</w:t>
      </w:r>
      <w:r w:rsidRPr="00402D0D">
        <w:rPr>
          <w:spacing w:val="7"/>
        </w:rPr>
        <w:t xml:space="preserve"> </w:t>
      </w:r>
      <w:ins w:id="488" w:author="Red Eléctrica" w:date="2020-12-13T21:35:00Z">
        <w:r w:rsidR="00D845BB">
          <w:t>sup</w:t>
        </w:r>
      </w:ins>
      <w:del w:id="489" w:author="Red Eléctrica" w:date="2020-12-13T21:35:00Z">
        <w:r w:rsidRPr="00402D0D" w:rsidDel="00D845BB">
          <w:delText>inf</w:delText>
        </w:r>
      </w:del>
      <w:r w:rsidRPr="00402D0D">
        <w:t>erior</w:t>
      </w:r>
      <w:r w:rsidRPr="00402D0D">
        <w:rPr>
          <w:spacing w:val="7"/>
        </w:rPr>
        <w:t xml:space="preserve"> </w:t>
      </w:r>
      <w:r w:rsidRPr="00402D0D">
        <w:t>a</w:t>
      </w:r>
      <w:r w:rsidRPr="00402D0D">
        <w:rPr>
          <w:spacing w:val="7"/>
        </w:rPr>
        <w:t xml:space="preserve"> </w:t>
      </w:r>
      <w:r w:rsidRPr="00402D0D">
        <w:t>un</w:t>
      </w:r>
      <w:r w:rsidRPr="00402D0D">
        <w:rPr>
          <w:spacing w:val="7"/>
        </w:rPr>
        <w:t xml:space="preserve"> </w:t>
      </w:r>
      <w:r w:rsidRPr="00402D0D">
        <w:t xml:space="preserve">período </w:t>
      </w:r>
      <w:r w:rsidRPr="00402D0D">
        <w:rPr>
          <w:spacing w:val="1"/>
        </w:rPr>
        <w:t>d</w:t>
      </w:r>
      <w:r w:rsidRPr="00402D0D">
        <w:t>e</w:t>
      </w:r>
      <w:r w:rsidRPr="00402D0D">
        <w:rPr>
          <w:spacing w:val="21"/>
        </w:rPr>
        <w:t xml:space="preserve"> </w:t>
      </w:r>
      <w:r w:rsidRPr="00402D0D">
        <w:rPr>
          <w:spacing w:val="1"/>
        </w:rPr>
        <w:t>programación</w:t>
      </w:r>
      <w:ins w:id="490" w:author="Red Eléctrica" w:date="2021-03-29T21:52:00Z">
        <w:r w:rsidR="00C83A63">
          <w:rPr>
            <w:spacing w:val="1"/>
          </w:rPr>
          <w:t xml:space="preserve"> </w:t>
        </w:r>
      </w:ins>
      <w:ins w:id="491" w:author="Red Eléctrica" w:date="2021-03-29T21:53:00Z">
        <w:r w:rsidR="00C83A63">
          <w:rPr>
            <w:spacing w:val="1"/>
          </w:rPr>
          <w:t>cuarto horario</w:t>
        </w:r>
      </w:ins>
      <w:r w:rsidRPr="00402D0D">
        <w:t>,</w:t>
      </w:r>
      <w:r w:rsidRPr="00402D0D">
        <w:rPr>
          <w:spacing w:val="21"/>
        </w:rPr>
        <w:t xml:space="preserve"> </w:t>
      </w:r>
      <w:r w:rsidRPr="00402D0D">
        <w:rPr>
          <w:spacing w:val="1"/>
        </w:rPr>
        <w:t>a</w:t>
      </w:r>
      <w:r w:rsidRPr="00402D0D">
        <w:t>l</w:t>
      </w:r>
      <w:r w:rsidRPr="00402D0D">
        <w:rPr>
          <w:spacing w:val="21"/>
        </w:rPr>
        <w:t xml:space="preserve"> </w:t>
      </w:r>
      <w:r w:rsidRPr="00402D0D">
        <w:rPr>
          <w:spacing w:val="1"/>
        </w:rPr>
        <w:t>aplica</w:t>
      </w:r>
      <w:r w:rsidRPr="00402D0D">
        <w:t>r</w:t>
      </w:r>
      <w:r w:rsidRPr="00402D0D">
        <w:rPr>
          <w:spacing w:val="21"/>
        </w:rPr>
        <w:t xml:space="preserve"> </w:t>
      </w:r>
      <w:r w:rsidRPr="00402D0D">
        <w:rPr>
          <w:spacing w:val="1"/>
        </w:rPr>
        <w:t>l</w:t>
      </w:r>
      <w:r w:rsidRPr="00402D0D">
        <w:t>a</w:t>
      </w:r>
      <w:r w:rsidRPr="00402D0D">
        <w:rPr>
          <w:spacing w:val="21"/>
        </w:rPr>
        <w:t xml:space="preserve"> </w:t>
      </w:r>
      <w:r w:rsidRPr="00402D0D">
        <w:rPr>
          <w:spacing w:val="1"/>
        </w:rPr>
        <w:t>validació</w:t>
      </w:r>
      <w:r w:rsidRPr="00402D0D">
        <w:t>n</w:t>
      </w:r>
      <w:r w:rsidRPr="00402D0D">
        <w:rPr>
          <w:spacing w:val="20"/>
        </w:rPr>
        <w:t xml:space="preserve"> </w:t>
      </w:r>
      <w:r w:rsidRPr="00402D0D">
        <w:rPr>
          <w:spacing w:val="1"/>
        </w:rPr>
        <w:t>s</w:t>
      </w:r>
      <w:r w:rsidRPr="00402D0D">
        <w:t>e</w:t>
      </w:r>
      <w:r w:rsidRPr="00402D0D">
        <w:rPr>
          <w:spacing w:val="21"/>
        </w:rPr>
        <w:t xml:space="preserve"> </w:t>
      </w:r>
      <w:r w:rsidRPr="00402D0D">
        <w:rPr>
          <w:spacing w:val="1"/>
        </w:rPr>
        <w:t>tien</w:t>
      </w:r>
      <w:r w:rsidRPr="00402D0D">
        <w:t>e</w:t>
      </w:r>
      <w:r w:rsidRPr="00402D0D">
        <w:rPr>
          <w:spacing w:val="21"/>
        </w:rPr>
        <w:t xml:space="preserve"> </w:t>
      </w:r>
      <w:r w:rsidRPr="00402D0D">
        <w:rPr>
          <w:spacing w:val="1"/>
        </w:rPr>
        <w:t>e</w:t>
      </w:r>
      <w:r w:rsidRPr="00402D0D">
        <w:t>n</w:t>
      </w:r>
      <w:r w:rsidRPr="00402D0D">
        <w:rPr>
          <w:spacing w:val="21"/>
        </w:rPr>
        <w:t xml:space="preserve"> </w:t>
      </w:r>
      <w:r w:rsidRPr="00402D0D">
        <w:rPr>
          <w:spacing w:val="1"/>
        </w:rPr>
        <w:t>cuent</w:t>
      </w:r>
      <w:r w:rsidRPr="00402D0D">
        <w:t>a</w:t>
      </w:r>
      <w:r w:rsidRPr="00402D0D">
        <w:rPr>
          <w:spacing w:val="21"/>
        </w:rPr>
        <w:t xml:space="preserve"> </w:t>
      </w:r>
      <w:r w:rsidRPr="00402D0D">
        <w:rPr>
          <w:spacing w:val="1"/>
        </w:rPr>
        <w:t>e</w:t>
      </w:r>
      <w:r w:rsidRPr="00402D0D">
        <w:t>l</w:t>
      </w:r>
      <w:r w:rsidRPr="00402D0D">
        <w:rPr>
          <w:spacing w:val="21"/>
        </w:rPr>
        <w:t xml:space="preserve"> </w:t>
      </w:r>
      <w:r w:rsidRPr="00402D0D">
        <w:rPr>
          <w:spacing w:val="1"/>
        </w:rPr>
        <w:t>perfi</w:t>
      </w:r>
      <w:r w:rsidRPr="00402D0D">
        <w:t>l</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potenci</w:t>
      </w:r>
      <w:r w:rsidRPr="00402D0D">
        <w:t>a</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 xml:space="preserve">la </w:t>
      </w:r>
      <w:r w:rsidRPr="00402D0D">
        <w:t>unidad</w:t>
      </w:r>
      <w:r w:rsidRPr="00402D0D">
        <w:rPr>
          <w:spacing w:val="-1"/>
        </w:rPr>
        <w:t xml:space="preserve"> </w:t>
      </w:r>
      <w:r w:rsidRPr="00402D0D">
        <w:t>de</w:t>
      </w:r>
      <w:r w:rsidRPr="00402D0D">
        <w:rPr>
          <w:spacing w:val="-1"/>
        </w:rPr>
        <w:t xml:space="preserve"> </w:t>
      </w:r>
      <w:r w:rsidRPr="00402D0D">
        <w:t>programación.</w:t>
      </w:r>
    </w:p>
    <w:p w14:paraId="394F4536" w14:textId="3D6CDAA4" w:rsidR="00396EF5" w:rsidRPr="00402D0D" w:rsidRDefault="00396EF5" w:rsidP="00396EF5">
      <w:pPr>
        <w:pStyle w:val="BodyText"/>
        <w:spacing w:before="120" w:after="0"/>
        <w:rPr>
          <w:ins w:id="492" w:author="Red Eléctrica" w:date="2020-12-13T21:35:00Z"/>
          <w:del w:id="493" w:author="Poza Sanchez, Elena" w:date="2021-03-26T13:32:00Z"/>
        </w:rPr>
      </w:pPr>
      <w:ins w:id="494" w:author="Red Eléctrica" w:date="2020-12-13T21:35:00Z">
        <w:r>
          <w:t xml:space="preserve">Así, se aplicarán sobre la oferta las mismas validaciones que las descritas para las activaciones programadas, aplicadas sobre dos periodos </w:t>
        </w:r>
      </w:ins>
      <w:ins w:id="495" w:author="Red Eléctrica" w:date="2021-03-29T21:53:00Z">
        <w:r w:rsidR="00C83A63">
          <w:t>cuarto horarios</w:t>
        </w:r>
      </w:ins>
      <w:ins w:id="496" w:author="Red Eléctrica" w:date="2020-12-13T21:35:00Z">
        <w:r w:rsidR="00C83A63">
          <w:t xml:space="preserve"> </w:t>
        </w:r>
        <w:r>
          <w:t xml:space="preserve">consecutivos correspondientes al periodo de programación </w:t>
        </w:r>
      </w:ins>
      <w:ins w:id="497" w:author="Red Eléctrica" w:date="2021-03-29T21:53:00Z">
        <w:r w:rsidR="00C83A63">
          <w:t>cuarto horario</w:t>
        </w:r>
      </w:ins>
      <w:ins w:id="498" w:author="Red Eléctrica" w:date="2020-12-13T21:35:00Z">
        <w:r>
          <w:t xml:space="preserve"> en el que se inicia la activación programada y el siguiente. </w:t>
        </w:r>
      </w:ins>
    </w:p>
    <w:p w14:paraId="2FCBD24B" w14:textId="15F49217" w:rsidR="00396EF5" w:rsidRPr="00402D0D" w:rsidDel="00396EF5" w:rsidRDefault="00396EF5" w:rsidP="00450AC6">
      <w:pPr>
        <w:pStyle w:val="BodyText"/>
        <w:spacing w:before="120" w:after="0"/>
        <w:rPr>
          <w:del w:id="499" w:author="Poza Sanchez, Elena" w:date="2021-03-26T13:32:00Z"/>
        </w:rPr>
      </w:pPr>
    </w:p>
    <w:p w14:paraId="569488FF" w14:textId="62952A96" w:rsidR="008B3D38" w:rsidRPr="00402D0D" w:rsidRDefault="008B3D38" w:rsidP="00450AC6">
      <w:pPr>
        <w:spacing w:before="120" w:after="0"/>
        <w:rPr>
          <w:del w:id="500" w:author="Poza Sanchez, Elena" w:date="2021-03-26T13:32:00Z"/>
          <w:lang w:val="es-ES"/>
        </w:rPr>
      </w:pPr>
    </w:p>
    <w:p w14:paraId="3C718198" w14:textId="77777777" w:rsidR="00A73772" w:rsidRPr="00402D0D" w:rsidRDefault="00A73772" w:rsidP="00450AC6">
      <w:pPr>
        <w:spacing w:before="120" w:after="0"/>
        <w:rPr>
          <w:rFonts w:eastAsia="Arial"/>
          <w:lang w:val="es-ES"/>
        </w:rPr>
      </w:pPr>
      <w:r w:rsidRPr="00402D0D">
        <w:rPr>
          <w:lang w:val="es-ES"/>
        </w:rPr>
        <w:br w:type="page"/>
      </w:r>
    </w:p>
    <w:p w14:paraId="56948900" w14:textId="630D01C3" w:rsidR="008B3D38" w:rsidRPr="00402D0D" w:rsidRDefault="00613322" w:rsidP="00450AC6">
      <w:pPr>
        <w:pStyle w:val="BodyText"/>
        <w:spacing w:before="120" w:after="0"/>
        <w:jc w:val="center"/>
      </w:pPr>
      <w:r w:rsidRPr="00402D0D">
        <w:t>ANEXO</w:t>
      </w:r>
      <w:r w:rsidRPr="00402D0D">
        <w:rPr>
          <w:spacing w:val="-9"/>
        </w:rPr>
        <w:t xml:space="preserve"> </w:t>
      </w:r>
      <w:r w:rsidRPr="00402D0D">
        <w:t>II</w:t>
      </w:r>
    </w:p>
    <w:p w14:paraId="1105B709" w14:textId="20595FFF" w:rsidR="0070442C" w:rsidRPr="00402D0D" w:rsidRDefault="0070442C" w:rsidP="00450AC6">
      <w:pPr>
        <w:pStyle w:val="BodyText"/>
        <w:spacing w:before="120" w:after="0"/>
        <w:jc w:val="center"/>
        <w:rPr>
          <w:b/>
        </w:rPr>
      </w:pPr>
    </w:p>
    <w:p w14:paraId="120F6F03" w14:textId="178683E1" w:rsidR="005C6F20" w:rsidRPr="00402D0D" w:rsidRDefault="00613322" w:rsidP="0039250C">
      <w:pPr>
        <w:pStyle w:val="Ttulo11"/>
        <w:spacing w:before="120" w:after="0"/>
        <w:jc w:val="center"/>
        <w:rPr>
          <w:sz w:val="22"/>
          <w:szCs w:val="22"/>
          <w:lang w:val="es-ES"/>
        </w:rPr>
      </w:pPr>
      <w:r w:rsidRPr="00402D0D">
        <w:rPr>
          <w:sz w:val="22"/>
          <w:szCs w:val="22"/>
          <w:lang w:val="es-ES"/>
        </w:rPr>
        <w:t>Algoritmo</w:t>
      </w:r>
      <w:r w:rsidRPr="00402D0D">
        <w:rPr>
          <w:spacing w:val="-5"/>
          <w:sz w:val="22"/>
          <w:szCs w:val="22"/>
          <w:lang w:val="es-ES"/>
        </w:rPr>
        <w:t xml:space="preserve"> </w:t>
      </w:r>
      <w:r w:rsidRPr="00402D0D">
        <w:rPr>
          <w:sz w:val="22"/>
          <w:szCs w:val="22"/>
          <w:lang w:val="es-ES"/>
        </w:rPr>
        <w:t>de</w:t>
      </w:r>
      <w:r w:rsidRPr="00402D0D">
        <w:rPr>
          <w:spacing w:val="-4"/>
          <w:sz w:val="22"/>
          <w:szCs w:val="22"/>
          <w:lang w:val="es-ES"/>
        </w:rPr>
        <w:t xml:space="preserve"> </w:t>
      </w:r>
      <w:r w:rsidRPr="00402D0D">
        <w:rPr>
          <w:sz w:val="22"/>
          <w:szCs w:val="22"/>
          <w:lang w:val="es-ES"/>
        </w:rPr>
        <w:t>asignación</w:t>
      </w:r>
      <w:r w:rsidRPr="00402D0D">
        <w:rPr>
          <w:spacing w:val="-5"/>
          <w:sz w:val="22"/>
          <w:szCs w:val="22"/>
          <w:lang w:val="es-ES"/>
        </w:rPr>
        <w:t xml:space="preserve"> </w:t>
      </w:r>
      <w:r w:rsidRPr="00402D0D">
        <w:rPr>
          <w:sz w:val="22"/>
          <w:szCs w:val="22"/>
          <w:lang w:val="es-ES"/>
        </w:rPr>
        <w:t>de</w:t>
      </w:r>
      <w:r w:rsidRPr="00402D0D">
        <w:rPr>
          <w:spacing w:val="-4"/>
          <w:sz w:val="22"/>
          <w:szCs w:val="22"/>
          <w:lang w:val="es-ES"/>
        </w:rPr>
        <w:t xml:space="preserve"> </w:t>
      </w:r>
      <w:r w:rsidRPr="00402D0D">
        <w:rPr>
          <w:sz w:val="22"/>
          <w:szCs w:val="22"/>
          <w:lang w:val="es-ES"/>
        </w:rPr>
        <w:t>ofertas</w:t>
      </w:r>
      <w:r w:rsidRPr="00402D0D">
        <w:rPr>
          <w:spacing w:val="-5"/>
          <w:sz w:val="22"/>
          <w:szCs w:val="22"/>
          <w:lang w:val="es-ES"/>
        </w:rPr>
        <w:t xml:space="preserve"> </w:t>
      </w:r>
      <w:r w:rsidRPr="00402D0D">
        <w:rPr>
          <w:sz w:val="22"/>
          <w:szCs w:val="22"/>
          <w:lang w:val="es-ES"/>
        </w:rPr>
        <w:t>de</w:t>
      </w:r>
      <w:r w:rsidRPr="00402D0D">
        <w:rPr>
          <w:spacing w:val="-5"/>
          <w:sz w:val="22"/>
          <w:szCs w:val="22"/>
          <w:lang w:val="es-ES"/>
        </w:rPr>
        <w:t xml:space="preserve"> </w:t>
      </w:r>
      <w:r w:rsidRPr="00402D0D">
        <w:rPr>
          <w:sz w:val="22"/>
          <w:szCs w:val="22"/>
          <w:lang w:val="es-ES"/>
        </w:rPr>
        <w:t>regulación</w:t>
      </w:r>
      <w:r w:rsidRPr="00402D0D">
        <w:rPr>
          <w:spacing w:val="-5"/>
          <w:sz w:val="22"/>
          <w:szCs w:val="22"/>
          <w:lang w:val="es-ES"/>
        </w:rPr>
        <w:t xml:space="preserve"> </w:t>
      </w:r>
      <w:r w:rsidRPr="00402D0D">
        <w:rPr>
          <w:sz w:val="22"/>
          <w:szCs w:val="22"/>
          <w:lang w:val="es-ES"/>
        </w:rPr>
        <w:t>terciaria</w:t>
      </w:r>
    </w:p>
    <w:p w14:paraId="65A30D12" w14:textId="77777777" w:rsidR="00B77843" w:rsidRPr="00402D0D" w:rsidRDefault="00B77843" w:rsidP="0039250C">
      <w:pPr>
        <w:pStyle w:val="Ttulo11"/>
        <w:spacing w:before="120" w:after="0"/>
        <w:jc w:val="center"/>
        <w:rPr>
          <w:lang w:val="es-ES"/>
        </w:rPr>
      </w:pPr>
    </w:p>
    <w:p w14:paraId="56948904" w14:textId="0977EDEB" w:rsidR="008B3D38" w:rsidRPr="00402D0D" w:rsidRDefault="00613322" w:rsidP="0039250C">
      <w:pPr>
        <w:pStyle w:val="Heading1"/>
        <w:numPr>
          <w:ilvl w:val="0"/>
          <w:numId w:val="7"/>
        </w:numPr>
        <w:spacing w:before="120" w:after="0"/>
        <w:ind w:left="284"/>
        <w:contextualSpacing w:val="0"/>
      </w:pPr>
      <w:r w:rsidRPr="00402D0D">
        <w:t>Características</w:t>
      </w:r>
      <w:ins w:id="501" w:author="Red Eléctrica" w:date="2020-12-13T21:35:00Z">
        <w:r w:rsidR="00396EF5">
          <w:t xml:space="preserve"> generales</w:t>
        </w:r>
      </w:ins>
      <w:r w:rsidRPr="00402D0D">
        <w:t xml:space="preserve"> del algoritmo de asignación.</w:t>
      </w:r>
    </w:p>
    <w:p w14:paraId="56948906" w14:textId="4790BDFD" w:rsidR="008B3D38" w:rsidRPr="00402D0D" w:rsidRDefault="00613322" w:rsidP="0039250C">
      <w:pPr>
        <w:pStyle w:val="BodyText"/>
        <w:spacing w:before="60" w:after="0" w:line="240" w:lineRule="auto"/>
      </w:pPr>
      <w:r w:rsidRPr="00402D0D">
        <w:t>Las</w:t>
      </w:r>
      <w:r w:rsidRPr="00396EF5">
        <w:t xml:space="preserve"> </w:t>
      </w:r>
      <w:r w:rsidRPr="00402D0D">
        <w:t>características</w:t>
      </w:r>
      <w:ins w:id="502" w:author="Red Eléctrica" w:date="2020-12-13T21:35:00Z">
        <w:r w:rsidR="00396EF5">
          <w:t xml:space="preserve"> generales</w:t>
        </w:r>
      </w:ins>
      <w:del w:id="503" w:author="Red Eléctrica" w:date="2020-12-13T21:35:00Z">
        <w:r w:rsidRPr="00396EF5" w:rsidDel="00396EF5">
          <w:delText xml:space="preserve"> </w:delText>
        </w:r>
        <w:r w:rsidRPr="00402D0D" w:rsidDel="00396EF5">
          <w:delText>principales</w:delText>
        </w:r>
      </w:del>
      <w:r w:rsidRPr="00396EF5">
        <w:t xml:space="preserve"> </w:t>
      </w:r>
      <w:r w:rsidRPr="00402D0D">
        <w:t>de</w:t>
      </w:r>
      <w:r w:rsidRPr="00396EF5">
        <w:t xml:space="preserve"> </w:t>
      </w:r>
      <w:r w:rsidRPr="00402D0D">
        <w:t>este</w:t>
      </w:r>
      <w:r w:rsidRPr="00396EF5">
        <w:t xml:space="preserve"> </w:t>
      </w:r>
      <w:r w:rsidRPr="00402D0D">
        <w:t>algoritmo</w:t>
      </w:r>
      <w:r w:rsidRPr="00396EF5">
        <w:t xml:space="preserve"> </w:t>
      </w:r>
      <w:r w:rsidRPr="00402D0D">
        <w:t>de</w:t>
      </w:r>
      <w:r w:rsidRPr="00396EF5">
        <w:t xml:space="preserve"> </w:t>
      </w:r>
      <w:r w:rsidRPr="00402D0D">
        <w:t>asignación</w:t>
      </w:r>
      <w:r w:rsidRPr="00396EF5">
        <w:t xml:space="preserve"> </w:t>
      </w:r>
      <w:r w:rsidRPr="00402D0D">
        <w:t>de</w:t>
      </w:r>
      <w:r w:rsidRPr="00396EF5">
        <w:t xml:space="preserve"> </w:t>
      </w:r>
      <w:r w:rsidRPr="00402D0D">
        <w:t>ofertas</w:t>
      </w:r>
      <w:r w:rsidRPr="00396EF5">
        <w:t xml:space="preserve"> </w:t>
      </w:r>
      <w:ins w:id="504" w:author="Red Eléctrica" w:date="2020-12-13T21:36:00Z">
        <w:r w:rsidR="00396EF5" w:rsidRPr="00396EF5">
          <w:t xml:space="preserve">de regulación terciaria para activaciones directas y programadas </w:t>
        </w:r>
      </w:ins>
      <w:r w:rsidRPr="00396EF5">
        <w:t xml:space="preserve">son </w:t>
      </w:r>
      <w:r w:rsidRPr="00402D0D">
        <w:t>las siguientes:</w:t>
      </w:r>
    </w:p>
    <w:p w14:paraId="56948908" w14:textId="6328352D" w:rsidR="008B3D38" w:rsidRPr="00402D0D" w:rsidDel="003B1D5B" w:rsidRDefault="00613322" w:rsidP="00230C60">
      <w:pPr>
        <w:pStyle w:val="Heading3"/>
        <w:spacing w:before="60" w:line="240" w:lineRule="auto"/>
        <w:ind w:left="426"/>
        <w:rPr>
          <w:del w:id="505" w:author="Red Eléctrica" w:date="2021-03-22T20:30:00Z"/>
        </w:rPr>
      </w:pPr>
      <w:r w:rsidRPr="00402D0D">
        <w:t>El</w:t>
      </w:r>
      <w:r w:rsidRPr="00230C60">
        <w:rPr>
          <w:spacing w:val="-2"/>
        </w:rPr>
        <w:t xml:space="preserve"> </w:t>
      </w:r>
      <w:r w:rsidRPr="00402D0D">
        <w:t>algoritmo</w:t>
      </w:r>
      <w:r w:rsidR="002552C5" w:rsidRPr="00230C60">
        <w:rPr>
          <w:spacing w:val="-2"/>
        </w:rPr>
        <w:t xml:space="preserve"> </w:t>
      </w:r>
      <w:r w:rsidR="00C0771A" w:rsidRPr="00402D0D">
        <w:t xml:space="preserve">realiza </w:t>
      </w:r>
      <w:ins w:id="506" w:author="Red Eléctrica" w:date="2020-12-13T21:37:00Z">
        <w:r w:rsidR="00396EF5">
          <w:t>asi</w:t>
        </w:r>
        <w:r w:rsidR="00A27165">
          <w:t xml:space="preserve">gnaciones </w:t>
        </w:r>
      </w:ins>
      <w:del w:id="507" w:author="Red Eléctrica" w:date="2020-12-13T21:37:00Z">
        <w:r w:rsidR="00C0771A" w:rsidRPr="00402D0D" w:rsidDel="00396EF5">
          <w:delText>la asignación</w:delText>
        </w:r>
      </w:del>
      <w:r w:rsidR="00C0771A" w:rsidRPr="00402D0D">
        <w:t xml:space="preserve"> de</w:t>
      </w:r>
      <w:r w:rsidRPr="00230C60">
        <w:rPr>
          <w:spacing w:val="-1"/>
        </w:rPr>
        <w:t xml:space="preserve"> </w:t>
      </w:r>
      <w:r w:rsidRPr="00402D0D">
        <w:t>ofertas</w:t>
      </w:r>
      <w:r w:rsidRPr="00230C60">
        <w:rPr>
          <w:spacing w:val="-2"/>
        </w:rPr>
        <w:t xml:space="preserve"> </w:t>
      </w:r>
      <w:r w:rsidR="002552C5" w:rsidRPr="00230C60">
        <w:rPr>
          <w:spacing w:val="-2"/>
        </w:rPr>
        <w:t xml:space="preserve">de regulación terciaria </w:t>
      </w:r>
      <w:r w:rsidR="002552C5" w:rsidRPr="00402D0D">
        <w:t>de</w:t>
      </w:r>
      <w:r w:rsidRPr="00230C60">
        <w:rPr>
          <w:spacing w:val="-1"/>
        </w:rPr>
        <w:t xml:space="preserve"> </w:t>
      </w:r>
      <w:r w:rsidRPr="00402D0D">
        <w:t>potencia</w:t>
      </w:r>
      <w:r w:rsidRPr="00230C60">
        <w:rPr>
          <w:spacing w:val="-2"/>
        </w:rPr>
        <w:t xml:space="preserve"> </w:t>
      </w:r>
      <w:r w:rsidRPr="00402D0D">
        <w:t>(MW),</w:t>
      </w:r>
      <w:r w:rsidRPr="00230C60">
        <w:rPr>
          <w:spacing w:val="-1"/>
        </w:rPr>
        <w:t xml:space="preserve"> </w:t>
      </w:r>
      <w:r w:rsidRPr="00402D0D">
        <w:t>no</w:t>
      </w:r>
      <w:r w:rsidRPr="00230C60">
        <w:rPr>
          <w:spacing w:val="-1"/>
        </w:rPr>
        <w:t xml:space="preserve"> </w:t>
      </w:r>
      <w:r w:rsidRPr="00402D0D">
        <w:t>de</w:t>
      </w:r>
      <w:r w:rsidRPr="00230C60">
        <w:rPr>
          <w:spacing w:val="-2"/>
        </w:rPr>
        <w:t xml:space="preserve"> </w:t>
      </w:r>
      <w:r w:rsidRPr="00402D0D">
        <w:t>energía.</w:t>
      </w:r>
    </w:p>
    <w:p w14:paraId="56948909" w14:textId="58EF12FB" w:rsidR="008B3D38" w:rsidRPr="00402D0D" w:rsidRDefault="00613322" w:rsidP="00CA28E3">
      <w:pPr>
        <w:pStyle w:val="Heading3"/>
        <w:spacing w:before="60" w:line="240" w:lineRule="auto"/>
        <w:ind w:left="426"/>
      </w:pPr>
      <w:del w:id="508" w:author="Red Eléctrica" w:date="2020-12-13T21:38:00Z">
        <w:r w:rsidRPr="00402D0D" w:rsidDel="00A27165">
          <w:delText>El proceso de asignación abarca un</w:delText>
        </w:r>
        <w:r w:rsidR="003809B6" w:rsidRPr="00402D0D" w:rsidDel="00A27165">
          <w:delText xml:space="preserve"> único y</w:delText>
        </w:r>
        <w:r w:rsidRPr="00402D0D" w:rsidDel="00A27165">
          <w:delText xml:space="preserve"> determinado período de programación</w:delText>
        </w:r>
      </w:del>
      <w:del w:id="509" w:author="Red Eléctrica" w:date="2021-03-22T20:30:00Z">
        <w:r w:rsidRPr="00402D0D" w:rsidDel="003B1D5B">
          <w:delText>.</w:delText>
        </w:r>
      </w:del>
    </w:p>
    <w:p w14:paraId="14EBBF68" w14:textId="4D5273E1" w:rsidR="0041326C" w:rsidRDefault="0008247D" w:rsidP="0039250C">
      <w:pPr>
        <w:pStyle w:val="Heading3"/>
        <w:spacing w:before="60" w:line="240" w:lineRule="auto"/>
        <w:ind w:left="426"/>
        <w:rPr>
          <w:ins w:id="510" w:author="Red Eléctrica" w:date="2020-12-13T21:38:00Z"/>
        </w:rPr>
      </w:pPr>
      <w:r w:rsidRPr="00402D0D">
        <w:t>El algoritmo realiza</w:t>
      </w:r>
      <w:r w:rsidR="00613322" w:rsidRPr="00402D0D">
        <w:t xml:space="preserve"> asignaciones de duración </w:t>
      </w:r>
      <w:r w:rsidR="0041326C" w:rsidRPr="00402D0D">
        <w:t xml:space="preserve">igual o </w:t>
      </w:r>
      <w:ins w:id="511" w:author="Red Eléctrica" w:date="2020-12-13T21:38:00Z">
        <w:r w:rsidR="00A27165">
          <w:t>sup</w:t>
        </w:r>
      </w:ins>
      <w:del w:id="512" w:author="Red Eléctrica" w:date="2020-12-13T21:38:00Z">
        <w:r w:rsidR="00613322" w:rsidRPr="00402D0D" w:rsidDel="00A27165">
          <w:delText>inf</w:delText>
        </w:r>
      </w:del>
      <w:r w:rsidR="00613322" w:rsidRPr="00402D0D">
        <w:t>erior a un período de programación</w:t>
      </w:r>
      <w:ins w:id="513" w:author="Red Eléctrica" w:date="2020-12-13T21:38:00Z">
        <w:r w:rsidR="00A27165">
          <w:t xml:space="preserve"> cuarto</w:t>
        </w:r>
      </w:ins>
      <w:ins w:id="514" w:author="Peregrina Mayoral, Ester" w:date="2021-03-30T13:17:00Z">
        <w:r w:rsidR="00D75DCD">
          <w:t xml:space="preserve"> </w:t>
        </w:r>
      </w:ins>
      <w:ins w:id="515" w:author="Red Eléctrica" w:date="2020-12-13T21:38:00Z">
        <w:del w:id="516" w:author="Peregrina Mayoral, Ester" w:date="2021-03-30T13:17:00Z">
          <w:r w:rsidR="00A27165">
            <w:delText>-</w:delText>
          </w:r>
        </w:del>
        <w:r w:rsidR="00A27165">
          <w:t>horario</w:t>
        </w:r>
      </w:ins>
      <w:del w:id="517" w:author="Red Eléctrica" w:date="2020-12-13T21:38:00Z">
        <w:r w:rsidR="00613322" w:rsidRPr="00402D0D" w:rsidDel="00232DC6">
          <w:delText>.</w:delText>
        </w:r>
      </w:del>
      <w:del w:id="518" w:author="Red Eléctrica" w:date="2021-03-22T20:31:00Z">
        <w:r w:rsidR="00613322" w:rsidRPr="00402D0D" w:rsidDel="00230C60">
          <w:delText xml:space="preserve"> </w:delText>
        </w:r>
      </w:del>
      <w:ins w:id="519" w:author="Red Eléctrica" w:date="2020-12-13T21:38:00Z">
        <w:r w:rsidR="00232DC6">
          <w:t>:</w:t>
        </w:r>
      </w:ins>
    </w:p>
    <w:p w14:paraId="681CE6D7" w14:textId="77777777" w:rsidR="00232DC6" w:rsidRPr="00D41157" w:rsidRDefault="00232DC6" w:rsidP="00232DC6">
      <w:pPr>
        <w:pStyle w:val="Heading3"/>
        <w:numPr>
          <w:ilvl w:val="1"/>
          <w:numId w:val="4"/>
        </w:numPr>
        <w:spacing w:before="60"/>
        <w:ind w:left="1134"/>
        <w:rPr>
          <w:ins w:id="520" w:author="Red Eléctrica" w:date="2020-12-13T21:38:00Z"/>
          <w:lang w:val="es-ES"/>
        </w:rPr>
      </w:pPr>
      <w:ins w:id="521" w:author="Red Eléctrica" w:date="2020-12-13T21:38:00Z">
        <w:r>
          <w:rPr>
            <w:lang w:val="es-ES"/>
          </w:rPr>
          <w:t xml:space="preserve">En caso de </w:t>
        </w:r>
        <w:r w:rsidRPr="00B67615">
          <w:rPr>
            <w:lang w:val="es-ES"/>
          </w:rPr>
          <w:t>activaciones programadas, la asignación se realiza para un periodo de entrega de</w:t>
        </w:r>
        <w:r>
          <w:rPr>
            <w:lang w:val="es-ES"/>
          </w:rPr>
          <w:t xml:space="preserve"> duración</w:t>
        </w:r>
        <w:r w:rsidRPr="00B67615">
          <w:rPr>
            <w:lang w:val="es-ES"/>
          </w:rPr>
          <w:t xml:space="preserve"> </w:t>
        </w:r>
        <w:r>
          <w:rPr>
            <w:lang w:val="es-ES"/>
          </w:rPr>
          <w:t xml:space="preserve">de </w:t>
        </w:r>
        <w:r w:rsidRPr="00B67615">
          <w:rPr>
            <w:bCs/>
            <w:lang w:val="es-ES"/>
          </w:rPr>
          <w:t>15 min</w:t>
        </w:r>
        <w:r>
          <w:rPr>
            <w:bCs/>
            <w:lang w:val="es-ES"/>
          </w:rPr>
          <w:t>, coincidente con un periodo de programación cuarto horario.</w:t>
        </w:r>
      </w:ins>
    </w:p>
    <w:p w14:paraId="7CBC8A91" w14:textId="4B993C4C" w:rsidR="00232DC6" w:rsidRPr="00232DC6" w:rsidRDefault="00232DC6" w:rsidP="00232DC6">
      <w:pPr>
        <w:pStyle w:val="Heading3"/>
        <w:numPr>
          <w:ilvl w:val="1"/>
          <w:numId w:val="4"/>
        </w:numPr>
        <w:spacing w:before="60"/>
        <w:ind w:left="1134"/>
        <w:rPr>
          <w:lang w:val="es-ES"/>
        </w:rPr>
      </w:pPr>
      <w:ins w:id="522" w:author="Red Eléctrica" w:date="2020-12-13T21:38:00Z">
        <w:r w:rsidRPr="00232DC6">
          <w:rPr>
            <w:lang w:val="es-ES"/>
          </w:rPr>
          <w:t>En el caso de activaciones directas, la asignación</w:t>
        </w:r>
      </w:ins>
      <w:ins w:id="523" w:author="Comentarios tras la consulta del OS" w:date="2021-06-14T09:52:00Z">
        <w:r w:rsidR="00F416BC">
          <w:rPr>
            <w:lang w:val="es-ES"/>
          </w:rPr>
          <w:t xml:space="preserve"> se realiza con las </w:t>
        </w:r>
        <w:r w:rsidR="00AF1746">
          <w:rPr>
            <w:lang w:val="es-ES"/>
          </w:rPr>
          <w:t xml:space="preserve">ofertas correspondientes a un </w:t>
        </w:r>
      </w:ins>
      <w:ins w:id="524" w:author="Comentarios tras la consulta del OS" w:date="2021-06-14T10:07:00Z">
        <w:r w:rsidR="0077494D">
          <w:rPr>
            <w:lang w:val="es-ES"/>
          </w:rPr>
          <w:t xml:space="preserve">determinado </w:t>
        </w:r>
      </w:ins>
      <w:ins w:id="525" w:author="Comentarios tras la consulta del OS" w:date="2021-06-14T09:52:00Z">
        <w:r w:rsidR="00AF1746">
          <w:rPr>
            <w:lang w:val="es-ES"/>
          </w:rPr>
          <w:t>periodo cuarto horario</w:t>
        </w:r>
      </w:ins>
      <w:ins w:id="526" w:author="Comentarios tras la consulta del OS" w:date="2021-06-14T10:07:00Z">
        <w:r w:rsidR="004A070C">
          <w:rPr>
            <w:lang w:val="es-ES"/>
          </w:rPr>
          <w:t>,</w:t>
        </w:r>
      </w:ins>
      <w:ins w:id="527" w:author="Red Eléctrica" w:date="2020-12-13T21:38:00Z">
        <w:r w:rsidRPr="00232DC6">
          <w:rPr>
            <w:lang w:val="es-ES"/>
          </w:rPr>
          <w:t xml:space="preserve"> abarca</w:t>
        </w:r>
      </w:ins>
      <w:ins w:id="528" w:author="Comentarios tras la consulta del OS" w:date="2021-06-14T10:07:00Z">
        <w:r w:rsidR="004A070C">
          <w:rPr>
            <w:lang w:val="es-ES"/>
          </w:rPr>
          <w:t>ndo</w:t>
        </w:r>
      </w:ins>
      <w:ins w:id="529" w:author="Red Eléctrica" w:date="2020-12-13T21:38:00Z">
        <w:r w:rsidRPr="00232DC6">
          <w:rPr>
            <w:lang w:val="es-ES"/>
          </w:rPr>
          <w:t xml:space="preserve"> el periodo comprendido entre el minuto de</w:t>
        </w:r>
      </w:ins>
      <w:ins w:id="530" w:author="Red Eléctrica" w:date="2021-01-07T11:38:00Z">
        <w:r w:rsidR="00152836">
          <w:rPr>
            <w:lang w:val="es-ES"/>
          </w:rPr>
          <w:t xml:space="preserve"> inicio de la</w:t>
        </w:r>
      </w:ins>
      <w:ins w:id="531" w:author="Red Eléctrica" w:date="2020-12-13T21:38:00Z">
        <w:r w:rsidRPr="00232DC6">
          <w:rPr>
            <w:lang w:val="es-ES"/>
          </w:rPr>
          <w:t xml:space="preserve"> </w:t>
        </w:r>
      </w:ins>
      <w:ins w:id="532" w:author="Red Eléctrica" w:date="2021-01-07T11:38:00Z">
        <w:r w:rsidR="00812FBB">
          <w:rPr>
            <w:lang w:val="es-ES"/>
          </w:rPr>
          <w:t>activación</w:t>
        </w:r>
      </w:ins>
      <w:ins w:id="533" w:author="Red Eléctrica" w:date="2020-12-13T21:38:00Z">
        <w:r w:rsidRPr="00232DC6">
          <w:rPr>
            <w:lang w:val="es-ES"/>
          </w:rPr>
          <w:t xml:space="preserve"> </w:t>
        </w:r>
        <w:del w:id="534" w:author="Comentarios tras la consulta del OS" w:date="2021-06-14T10:07:00Z">
          <w:r w:rsidRPr="00232DC6" w:rsidDel="0077494D">
            <w:rPr>
              <w:lang w:val="es-ES"/>
            </w:rPr>
            <w:delText>de</w:delText>
          </w:r>
        </w:del>
      </w:ins>
      <w:ins w:id="535" w:author="Red Eléctrica" w:date="2021-01-07T11:38:00Z">
        <w:del w:id="536" w:author="Comentarios tras la consulta del OS" w:date="2021-06-14T10:07:00Z">
          <w:r w:rsidR="00812FBB" w:rsidDel="0077494D">
            <w:rPr>
              <w:lang w:val="es-ES"/>
            </w:rPr>
            <w:delText>ntro de</w:delText>
          </w:r>
        </w:del>
      </w:ins>
      <w:ins w:id="537" w:author="Red Eléctrica" w:date="2020-12-13T21:38:00Z">
        <w:del w:id="538" w:author="Comentarios tras la consulta del OS" w:date="2021-06-14T10:07:00Z">
          <w:r w:rsidRPr="00232DC6" w:rsidDel="0077494D">
            <w:rPr>
              <w:lang w:val="es-ES"/>
            </w:rPr>
            <w:delText xml:space="preserve"> un</w:delText>
          </w:r>
        </w:del>
      </w:ins>
      <w:ins w:id="539" w:author="Comentarios tras la consulta del OS" w:date="2021-06-14T10:07:00Z">
        <w:r w:rsidR="0077494D">
          <w:rPr>
            <w:lang w:val="es-ES"/>
          </w:rPr>
          <w:t>de dicho</w:t>
        </w:r>
      </w:ins>
      <w:ins w:id="540" w:author="Red Eléctrica" w:date="2020-12-13T21:38:00Z">
        <w:r w:rsidRPr="00232DC6">
          <w:rPr>
            <w:lang w:val="es-ES"/>
          </w:rPr>
          <w:t xml:space="preserve"> periodo de programación cuarto horario y el final del periodo </w:t>
        </w:r>
      </w:ins>
      <w:ins w:id="541" w:author="Red Eléctrica" w:date="2021-03-29T21:54:00Z">
        <w:r w:rsidR="005A0943">
          <w:rPr>
            <w:lang w:val="es-ES"/>
          </w:rPr>
          <w:t xml:space="preserve">cuarto horario </w:t>
        </w:r>
      </w:ins>
      <w:ins w:id="542" w:author="Poza Sanchez, Elena" w:date="2021-03-26T13:33:00Z">
        <w:del w:id="543" w:author="Red Eléctrica" w:date="2021-03-29T21:54:00Z">
          <w:r w:rsidR="005A0943" w:rsidDel="009F6752">
            <w:rPr>
              <w:lang w:val="es-ES"/>
            </w:rPr>
            <w:delText xml:space="preserve"> </w:delText>
          </w:r>
        </w:del>
      </w:ins>
      <w:ins w:id="544" w:author="Red Eléctrica" w:date="2020-12-13T21:38:00Z">
        <w:r w:rsidRPr="00232DC6">
          <w:rPr>
            <w:lang w:val="es-ES"/>
          </w:rPr>
          <w:t>siguiente.</w:t>
        </w:r>
      </w:ins>
    </w:p>
    <w:p w14:paraId="5694890A" w14:textId="2F19DF11" w:rsidR="008B3D38" w:rsidRPr="00402D0D" w:rsidDel="003B1D5B" w:rsidRDefault="00613322" w:rsidP="00230C60">
      <w:pPr>
        <w:pStyle w:val="Heading3"/>
        <w:spacing w:before="60" w:line="240" w:lineRule="auto"/>
        <w:ind w:left="426"/>
        <w:rPr>
          <w:del w:id="545" w:author="Red Eléctrica" w:date="2021-03-22T20:31:00Z"/>
        </w:rPr>
      </w:pPr>
      <w:del w:id="546" w:author="Red Eléctrica" w:date="2020-12-13T21:38:00Z">
        <w:r w:rsidRPr="00402D0D" w:rsidDel="007E7B59">
          <w:delText xml:space="preserve">En </w:delText>
        </w:r>
        <w:r w:rsidR="0041326C" w:rsidRPr="00402D0D" w:rsidDel="007E7B59">
          <w:delText>caso de asignaciones de duración inferiores al periodo de programación</w:delText>
        </w:r>
        <w:r w:rsidRPr="00402D0D" w:rsidDel="007E7B59">
          <w:delText>, el horizonte de asignación abarca el período comprendido entre los minutos de inicio y final de la asignación establecidos por el</w:delText>
        </w:r>
        <w:r w:rsidR="009120D3" w:rsidRPr="00402D0D" w:rsidDel="007E7B59">
          <w:delText xml:space="preserve"> </w:delText>
        </w:r>
        <w:r w:rsidR="00D20364" w:rsidRPr="00402D0D" w:rsidDel="007E7B59">
          <w:delText>OS</w:delText>
        </w:r>
        <w:r w:rsidRPr="00402D0D" w:rsidDel="007E7B59">
          <w:delText xml:space="preserve">, o bien, hasta el final del período de programación en cuestión, en el caso de que el </w:delText>
        </w:r>
        <w:r w:rsidR="00D20364" w:rsidRPr="00402D0D" w:rsidDel="007E7B59">
          <w:delText xml:space="preserve">OS </w:delText>
        </w:r>
        <w:r w:rsidRPr="00402D0D" w:rsidDel="007E7B59">
          <w:delText>no establezca de forma explícita un instante final de asignación distinto del instante final de dicho período de programación</w:delText>
        </w:r>
      </w:del>
      <w:del w:id="547" w:author="Red Eléctrica" w:date="2021-03-22T20:31:00Z">
        <w:r w:rsidRPr="00402D0D" w:rsidDel="003B1D5B">
          <w:delText>.</w:delText>
        </w:r>
      </w:del>
    </w:p>
    <w:p w14:paraId="4240EA24" w14:textId="2B422243" w:rsidR="00F90076" w:rsidRPr="00402D0D" w:rsidRDefault="009A3500" w:rsidP="00230C60">
      <w:pPr>
        <w:pStyle w:val="Heading3"/>
        <w:spacing w:before="60" w:line="240" w:lineRule="auto"/>
        <w:ind w:left="426"/>
      </w:pPr>
      <w:r w:rsidRPr="00402D0D">
        <w:t>Se trata de un p</w:t>
      </w:r>
      <w:r w:rsidR="00F90076" w:rsidRPr="00402D0D">
        <w:t>roceso</w:t>
      </w:r>
      <w:r w:rsidR="00F90076" w:rsidRPr="00230C60">
        <w:rPr>
          <w:spacing w:val="35"/>
        </w:rPr>
        <w:t xml:space="preserve"> </w:t>
      </w:r>
      <w:r w:rsidR="00F90076" w:rsidRPr="00402D0D">
        <w:t>de</w:t>
      </w:r>
      <w:r w:rsidR="00F90076" w:rsidRPr="00230C60">
        <w:rPr>
          <w:spacing w:val="36"/>
        </w:rPr>
        <w:t xml:space="preserve"> </w:t>
      </w:r>
      <w:r w:rsidR="00F90076" w:rsidRPr="00402D0D">
        <w:t>asignación</w:t>
      </w:r>
      <w:r w:rsidR="00F90076" w:rsidRPr="00230C60">
        <w:rPr>
          <w:spacing w:val="35"/>
        </w:rPr>
        <w:t xml:space="preserve"> </w:t>
      </w:r>
      <w:r w:rsidR="00F90076" w:rsidRPr="00402D0D">
        <w:t>meramente</w:t>
      </w:r>
      <w:r w:rsidR="00F90076" w:rsidRPr="00230C60">
        <w:rPr>
          <w:spacing w:val="36"/>
        </w:rPr>
        <w:t xml:space="preserve"> </w:t>
      </w:r>
      <w:r w:rsidR="00F90076" w:rsidRPr="00402D0D">
        <w:t>económico</w:t>
      </w:r>
      <w:r w:rsidRPr="00402D0D">
        <w:t xml:space="preserve">, basado en </w:t>
      </w:r>
      <w:r w:rsidR="002F461A" w:rsidRPr="00402D0D">
        <w:t xml:space="preserve">la obtención de la solución que </w:t>
      </w:r>
      <w:r w:rsidR="008E6CB9" w:rsidRPr="00402D0D">
        <w:t>cubra el requisito solicitado</w:t>
      </w:r>
      <w:r w:rsidR="002F461A" w:rsidRPr="00402D0D">
        <w:t xml:space="preserve"> al mínimo coste</w:t>
      </w:r>
      <w:del w:id="548" w:author="Red Eléctrica" w:date="2020-12-13T21:39:00Z">
        <w:r w:rsidR="00F90076" w:rsidRPr="00402D0D" w:rsidDel="000E0E64">
          <w:delText>.</w:delText>
        </w:r>
        <w:r w:rsidR="00F90076" w:rsidRPr="00230C60" w:rsidDel="000E0E64">
          <w:rPr>
            <w:spacing w:val="36"/>
          </w:rPr>
          <w:delText xml:space="preserve"> </w:delText>
        </w:r>
        <w:r w:rsidR="00F90076" w:rsidRPr="00402D0D" w:rsidDel="000E0E64">
          <w:delText>El</w:delText>
        </w:r>
        <w:r w:rsidR="00F90076" w:rsidRPr="00230C60" w:rsidDel="000E0E64">
          <w:rPr>
            <w:spacing w:val="35"/>
          </w:rPr>
          <w:delText xml:space="preserve"> </w:delText>
        </w:r>
        <w:r w:rsidR="00F90076" w:rsidRPr="00402D0D" w:rsidDel="000E0E64">
          <w:delText>algoritmo</w:delText>
        </w:r>
        <w:r w:rsidR="00F90076" w:rsidRPr="00230C60" w:rsidDel="000E0E64">
          <w:rPr>
            <w:spacing w:val="36"/>
          </w:rPr>
          <w:delText xml:space="preserve"> </w:delText>
        </w:r>
        <w:r w:rsidR="00F90076" w:rsidRPr="00402D0D" w:rsidDel="000E0E64">
          <w:delText>no</w:delText>
        </w:r>
        <w:r w:rsidR="00F90076" w:rsidRPr="00230C60" w:rsidDel="000E0E64">
          <w:rPr>
            <w:spacing w:val="35"/>
          </w:rPr>
          <w:delText xml:space="preserve"> </w:delText>
        </w:r>
        <w:r w:rsidR="008E6CB9" w:rsidRPr="00402D0D" w:rsidDel="000E0E64">
          <w:delText xml:space="preserve">contempla </w:delText>
        </w:r>
        <w:r w:rsidR="00F90076" w:rsidRPr="00402D0D" w:rsidDel="000E0E64">
          <w:delText xml:space="preserve">ninguna </w:delText>
        </w:r>
        <w:r w:rsidR="008E6CB9" w:rsidRPr="00402D0D" w:rsidDel="000E0E64">
          <w:delText>condición adicional a ésta</w:delText>
        </w:r>
        <w:r w:rsidR="00F90076" w:rsidRPr="00402D0D" w:rsidDel="000E0E64">
          <w:delText>.</w:delText>
        </w:r>
      </w:del>
      <w:ins w:id="549" w:author="Red Eléctrica" w:date="2020-12-13T21:39:00Z">
        <w:r w:rsidR="000E0E64">
          <w:t>,</w:t>
        </w:r>
        <w:r w:rsidR="000E0E64" w:rsidRPr="00230C60">
          <w:rPr>
            <w:spacing w:val="4"/>
          </w:rPr>
          <w:t xml:space="preserve"> teniendo en cuenta las ofertas</w:t>
        </w:r>
        <w:r w:rsidR="000E0E64" w:rsidRPr="00CA28E3">
          <w:rPr>
            <w:spacing w:val="4"/>
          </w:rPr>
          <w:t xml:space="preserve"> válidas existentes en el momento de proceder a su asignación, conforme a las validaciones descritas en el anexo I de este procedimiento de operación.</w:t>
        </w:r>
      </w:ins>
    </w:p>
    <w:p w14:paraId="5694890B" w14:textId="57615E3F" w:rsidR="008B3D38" w:rsidRPr="00402D0D" w:rsidRDefault="0028099B" w:rsidP="0039250C">
      <w:pPr>
        <w:pStyle w:val="Heading3"/>
        <w:spacing w:before="60" w:line="240" w:lineRule="auto"/>
        <w:ind w:left="426"/>
      </w:pPr>
      <w:r w:rsidRPr="00402D0D">
        <w:t>Como resultado del proceso de asignación se obtiene</w:t>
      </w:r>
      <w:ins w:id="550" w:author="Red Eléctrica" w:date="2020-12-13T21:39:00Z">
        <w:r w:rsidR="000E0E64">
          <w:t xml:space="preserve"> para cada tipo de activación</w:t>
        </w:r>
      </w:ins>
      <w:r w:rsidRPr="00402D0D">
        <w:t xml:space="preserve"> un precio</w:t>
      </w:r>
      <w:r w:rsidR="00613322" w:rsidRPr="00402D0D">
        <w:rPr>
          <w:spacing w:val="3"/>
        </w:rPr>
        <w:t xml:space="preserve"> </w:t>
      </w:r>
      <w:r w:rsidR="00613322" w:rsidRPr="00402D0D">
        <w:t>marginal</w:t>
      </w:r>
      <w:r w:rsidR="00613322" w:rsidRPr="00402D0D">
        <w:rPr>
          <w:spacing w:val="3"/>
        </w:rPr>
        <w:t xml:space="preserve"> </w:t>
      </w:r>
      <w:r w:rsidR="00613322" w:rsidRPr="00402D0D">
        <w:t>de</w:t>
      </w:r>
      <w:r w:rsidR="00613322" w:rsidRPr="00402D0D">
        <w:rPr>
          <w:spacing w:val="3"/>
        </w:rPr>
        <w:t xml:space="preserve"> </w:t>
      </w:r>
      <w:r w:rsidR="00613322" w:rsidRPr="00402D0D">
        <w:t>la</w:t>
      </w:r>
      <w:r w:rsidR="00613322" w:rsidRPr="00402D0D">
        <w:rPr>
          <w:spacing w:val="3"/>
        </w:rPr>
        <w:t xml:space="preserve"> </w:t>
      </w:r>
      <w:r w:rsidR="00613322" w:rsidRPr="00402D0D">
        <w:t>asignación</w:t>
      </w:r>
      <w:r w:rsidR="00613322" w:rsidRPr="00402D0D">
        <w:rPr>
          <w:spacing w:val="3"/>
        </w:rPr>
        <w:t xml:space="preserve"> </w:t>
      </w:r>
      <w:r w:rsidR="00613322" w:rsidRPr="00402D0D">
        <w:t>de</w:t>
      </w:r>
      <w:r w:rsidR="00613322" w:rsidRPr="00402D0D">
        <w:rPr>
          <w:spacing w:val="3"/>
        </w:rPr>
        <w:t xml:space="preserve"> </w:t>
      </w:r>
      <w:r w:rsidR="00613322" w:rsidRPr="00402D0D">
        <w:t>ofertas</w:t>
      </w:r>
      <w:r w:rsidR="00613322" w:rsidRPr="00402D0D">
        <w:rPr>
          <w:spacing w:val="3"/>
        </w:rPr>
        <w:t xml:space="preserve"> </w:t>
      </w:r>
      <w:r w:rsidR="00613322" w:rsidRPr="00402D0D">
        <w:t>en</w:t>
      </w:r>
      <w:r w:rsidR="00613322" w:rsidRPr="00402D0D">
        <w:rPr>
          <w:spacing w:val="3"/>
        </w:rPr>
        <w:t xml:space="preserve"> </w:t>
      </w:r>
      <w:r w:rsidR="00613322" w:rsidRPr="00402D0D">
        <w:t>cada</w:t>
      </w:r>
      <w:r w:rsidR="00613322" w:rsidRPr="00402D0D">
        <w:rPr>
          <w:spacing w:val="3"/>
        </w:rPr>
        <w:t xml:space="preserve"> </w:t>
      </w:r>
      <w:r w:rsidR="00613322" w:rsidRPr="00402D0D">
        <w:t>período de</w:t>
      </w:r>
      <w:r w:rsidR="00613322" w:rsidRPr="00402D0D">
        <w:rPr>
          <w:spacing w:val="-4"/>
        </w:rPr>
        <w:t xml:space="preserve"> </w:t>
      </w:r>
      <w:r w:rsidR="00613322" w:rsidRPr="00402D0D">
        <w:t>programaci</w:t>
      </w:r>
      <w:r w:rsidR="00613322" w:rsidRPr="00402D0D">
        <w:rPr>
          <w:spacing w:val="-1"/>
        </w:rPr>
        <w:t>ó</w:t>
      </w:r>
      <w:r w:rsidR="00613322" w:rsidRPr="00402D0D">
        <w:t>n</w:t>
      </w:r>
      <w:ins w:id="551" w:author="Poza Sanchez, Elena" w:date="2021-03-26T13:33:00Z">
        <w:r w:rsidR="00613322">
          <w:t xml:space="preserve"> </w:t>
        </w:r>
      </w:ins>
      <w:del w:id="552" w:author="Red Eléctrica" w:date="2021-03-29T21:54:00Z">
        <w:r w:rsidR="00613322" w:rsidRPr="00402D0D" w:rsidDel="009F6752">
          <w:rPr>
            <w:spacing w:val="-4"/>
          </w:rPr>
          <w:delText xml:space="preserve"> </w:delText>
        </w:r>
      </w:del>
      <w:ins w:id="553" w:author="Red Eléctrica" w:date="2021-03-29T21:54:00Z">
        <w:r w:rsidR="00E36B22">
          <w:t>cuarto horario</w:t>
        </w:r>
        <w:r w:rsidR="00613322" w:rsidRPr="00402D0D">
          <w:rPr>
            <w:spacing w:val="-4"/>
          </w:rPr>
          <w:t xml:space="preserve"> </w:t>
        </w:r>
      </w:ins>
      <w:r w:rsidR="00452B7F" w:rsidRPr="00402D0D">
        <w:rPr>
          <w:spacing w:val="-4"/>
        </w:rPr>
        <w:t xml:space="preserve">que </w:t>
      </w:r>
      <w:r w:rsidR="00613322" w:rsidRPr="00402D0D">
        <w:t>viene</w:t>
      </w:r>
      <w:r w:rsidR="00613322" w:rsidRPr="00402D0D">
        <w:rPr>
          <w:spacing w:val="-4"/>
        </w:rPr>
        <w:t xml:space="preserve"> </w:t>
      </w:r>
      <w:r w:rsidR="00613322" w:rsidRPr="00402D0D">
        <w:t>determinado</w:t>
      </w:r>
      <w:r w:rsidR="00613322" w:rsidRPr="00402D0D">
        <w:rPr>
          <w:spacing w:val="-4"/>
        </w:rPr>
        <w:t xml:space="preserve"> </w:t>
      </w:r>
      <w:r w:rsidR="00613322" w:rsidRPr="00402D0D">
        <w:t>por</w:t>
      </w:r>
      <w:r w:rsidR="00613322" w:rsidRPr="00402D0D">
        <w:rPr>
          <w:spacing w:val="-4"/>
        </w:rPr>
        <w:t xml:space="preserve"> </w:t>
      </w:r>
      <w:r w:rsidR="00613322" w:rsidRPr="00402D0D">
        <w:t>el</w:t>
      </w:r>
      <w:r w:rsidR="00613322" w:rsidRPr="00402D0D">
        <w:rPr>
          <w:spacing w:val="-4"/>
        </w:rPr>
        <w:t xml:space="preserve"> </w:t>
      </w:r>
      <w:r w:rsidR="00613322" w:rsidRPr="00402D0D">
        <w:t>precio</w:t>
      </w:r>
      <w:r w:rsidR="00613322" w:rsidRPr="00402D0D">
        <w:rPr>
          <w:spacing w:val="-4"/>
        </w:rPr>
        <w:t xml:space="preserve"> </w:t>
      </w:r>
      <w:r w:rsidR="00613322" w:rsidRPr="00402D0D">
        <w:t>de</w:t>
      </w:r>
      <w:r w:rsidR="00613322" w:rsidRPr="00402D0D">
        <w:rPr>
          <w:spacing w:val="-4"/>
        </w:rPr>
        <w:t xml:space="preserve"> </w:t>
      </w:r>
      <w:r w:rsidR="00613322" w:rsidRPr="00402D0D">
        <w:t>la</w:t>
      </w:r>
      <w:r w:rsidR="00613322" w:rsidRPr="00402D0D">
        <w:rPr>
          <w:spacing w:val="-4"/>
        </w:rPr>
        <w:t xml:space="preserve"> </w:t>
      </w:r>
      <w:r w:rsidR="00613322" w:rsidRPr="00402D0D">
        <w:t>oferta</w:t>
      </w:r>
      <w:r w:rsidR="00613322" w:rsidRPr="00402D0D">
        <w:rPr>
          <w:spacing w:val="-4"/>
        </w:rPr>
        <w:t xml:space="preserve"> </w:t>
      </w:r>
      <w:r w:rsidR="00613322" w:rsidRPr="00402D0D">
        <w:t>de</w:t>
      </w:r>
      <w:r w:rsidR="00613322" w:rsidRPr="00402D0D">
        <w:rPr>
          <w:spacing w:val="-4"/>
        </w:rPr>
        <w:t xml:space="preserve"> </w:t>
      </w:r>
      <w:r w:rsidR="00613322" w:rsidRPr="00402D0D">
        <w:t>precio</w:t>
      </w:r>
      <w:r w:rsidR="00613322" w:rsidRPr="00402D0D">
        <w:rPr>
          <w:spacing w:val="-4"/>
        </w:rPr>
        <w:t xml:space="preserve"> </w:t>
      </w:r>
      <w:r w:rsidR="00613322" w:rsidRPr="00402D0D">
        <w:t>más</w:t>
      </w:r>
      <w:r w:rsidR="00613322" w:rsidRPr="00402D0D">
        <w:rPr>
          <w:spacing w:val="-4"/>
        </w:rPr>
        <w:t xml:space="preserve"> </w:t>
      </w:r>
      <w:r w:rsidR="00613322" w:rsidRPr="00402D0D">
        <w:t>elevado</w:t>
      </w:r>
      <w:r w:rsidR="00613322" w:rsidRPr="00402D0D">
        <w:rPr>
          <w:spacing w:val="-4"/>
        </w:rPr>
        <w:t xml:space="preserve"> </w:t>
      </w:r>
      <w:r w:rsidR="00613322" w:rsidRPr="00402D0D">
        <w:t>(o</w:t>
      </w:r>
      <w:r w:rsidR="00613322" w:rsidRPr="00402D0D">
        <w:rPr>
          <w:spacing w:val="-4"/>
        </w:rPr>
        <w:t xml:space="preserve"> </w:t>
      </w:r>
      <w:r w:rsidR="00613322" w:rsidRPr="00402D0D">
        <w:t>de menor</w:t>
      </w:r>
      <w:r w:rsidR="00613322" w:rsidRPr="00402D0D">
        <w:rPr>
          <w:spacing w:val="-10"/>
        </w:rPr>
        <w:t xml:space="preserve"> </w:t>
      </w:r>
      <w:r w:rsidR="00613322" w:rsidRPr="00402D0D">
        <w:t>precio,</w:t>
      </w:r>
      <w:r w:rsidR="00613322" w:rsidRPr="00402D0D">
        <w:rPr>
          <w:spacing w:val="-10"/>
        </w:rPr>
        <w:t xml:space="preserve"> </w:t>
      </w:r>
      <w:r w:rsidR="00613322" w:rsidRPr="00402D0D">
        <w:t>si</w:t>
      </w:r>
      <w:r w:rsidR="00613322" w:rsidRPr="00402D0D">
        <w:rPr>
          <w:spacing w:val="-10"/>
        </w:rPr>
        <w:t xml:space="preserve"> </w:t>
      </w:r>
      <w:r w:rsidR="00613322" w:rsidRPr="00402D0D">
        <w:t>se</w:t>
      </w:r>
      <w:r w:rsidR="00613322" w:rsidRPr="00402D0D">
        <w:rPr>
          <w:spacing w:val="-11"/>
        </w:rPr>
        <w:t xml:space="preserve"> </w:t>
      </w:r>
      <w:r w:rsidR="00613322" w:rsidRPr="00402D0D">
        <w:t>trata</w:t>
      </w:r>
      <w:r w:rsidR="00613322" w:rsidRPr="00402D0D">
        <w:rPr>
          <w:spacing w:val="-9"/>
        </w:rPr>
        <w:t xml:space="preserve"> </w:t>
      </w:r>
      <w:del w:id="554" w:author="Red Eléctrica" w:date="2021-01-21T20:07:00Z">
        <w:r w:rsidR="00613322" w:rsidRPr="00402D0D" w:rsidDel="00BA5E71">
          <w:delText>de</w:delText>
        </w:r>
        <w:r w:rsidR="00613322" w:rsidRPr="00402D0D" w:rsidDel="00BA5E71">
          <w:rPr>
            <w:spacing w:val="-10"/>
          </w:rPr>
          <w:delText xml:space="preserve"> </w:delText>
        </w:r>
        <w:r w:rsidR="00613322" w:rsidRPr="00402D0D" w:rsidDel="00BA5E71">
          <w:delText>reserva</w:delText>
        </w:r>
        <w:r w:rsidR="00613322" w:rsidRPr="00402D0D" w:rsidDel="00BA5E71">
          <w:rPr>
            <w:spacing w:val="-10"/>
          </w:rPr>
          <w:delText xml:space="preserve"> </w:delText>
        </w:r>
      </w:del>
      <w:r w:rsidR="00613322" w:rsidRPr="00402D0D">
        <w:t>de</w:t>
      </w:r>
      <w:r w:rsidR="00613322" w:rsidRPr="00402D0D">
        <w:rPr>
          <w:spacing w:val="-11"/>
        </w:rPr>
        <w:t xml:space="preserve"> </w:t>
      </w:r>
      <w:r w:rsidR="00613322" w:rsidRPr="00402D0D">
        <w:t>regulación</w:t>
      </w:r>
      <w:r w:rsidR="00613322" w:rsidRPr="00402D0D">
        <w:rPr>
          <w:spacing w:val="-10"/>
        </w:rPr>
        <w:t xml:space="preserve"> </w:t>
      </w:r>
      <w:r w:rsidR="00613322" w:rsidRPr="00402D0D">
        <w:t>terciaria</w:t>
      </w:r>
      <w:r w:rsidR="00613322" w:rsidRPr="00402D0D">
        <w:rPr>
          <w:spacing w:val="-9"/>
        </w:rPr>
        <w:t xml:space="preserve"> </w:t>
      </w:r>
      <w:r w:rsidR="00613322" w:rsidRPr="00402D0D">
        <w:t>a</w:t>
      </w:r>
      <w:r w:rsidR="00613322" w:rsidRPr="00402D0D">
        <w:rPr>
          <w:spacing w:val="-10"/>
        </w:rPr>
        <w:t xml:space="preserve"> </w:t>
      </w:r>
      <w:r w:rsidR="00613322" w:rsidRPr="00402D0D">
        <w:t>bajar)</w:t>
      </w:r>
      <w:r w:rsidR="00613322" w:rsidRPr="00402D0D">
        <w:rPr>
          <w:spacing w:val="-10"/>
        </w:rPr>
        <w:t xml:space="preserve"> </w:t>
      </w:r>
      <w:r w:rsidR="00613322" w:rsidRPr="00402D0D">
        <w:t>que</w:t>
      </w:r>
      <w:r w:rsidR="00613322" w:rsidRPr="00402D0D">
        <w:rPr>
          <w:spacing w:val="-9"/>
        </w:rPr>
        <w:t xml:space="preserve"> </w:t>
      </w:r>
      <w:r w:rsidR="00613322" w:rsidRPr="00402D0D">
        <w:t>haya</w:t>
      </w:r>
      <w:r w:rsidR="00613322" w:rsidRPr="00402D0D">
        <w:rPr>
          <w:spacing w:val="-10"/>
        </w:rPr>
        <w:t xml:space="preserve"> </w:t>
      </w:r>
      <w:r w:rsidR="00613322" w:rsidRPr="00402D0D">
        <w:t>sido</w:t>
      </w:r>
      <w:r w:rsidR="00613322" w:rsidRPr="00402D0D">
        <w:rPr>
          <w:spacing w:val="-9"/>
        </w:rPr>
        <w:t xml:space="preserve"> </w:t>
      </w:r>
      <w:r w:rsidR="00613322" w:rsidRPr="00402D0D">
        <w:t>asignada de</w:t>
      </w:r>
      <w:r w:rsidR="00613322" w:rsidRPr="00402D0D">
        <w:rPr>
          <w:spacing w:val="-1"/>
        </w:rPr>
        <w:t xml:space="preserve"> </w:t>
      </w:r>
      <w:r w:rsidR="00613322" w:rsidRPr="00402D0D">
        <w:t>forma</w:t>
      </w:r>
      <w:r w:rsidR="00613322" w:rsidRPr="00402D0D">
        <w:rPr>
          <w:spacing w:val="-1"/>
        </w:rPr>
        <w:t xml:space="preserve"> </w:t>
      </w:r>
      <w:r w:rsidR="00613322" w:rsidRPr="00402D0D">
        <w:t>parcial</w:t>
      </w:r>
      <w:r w:rsidR="00613322" w:rsidRPr="00402D0D">
        <w:rPr>
          <w:spacing w:val="-1"/>
        </w:rPr>
        <w:t xml:space="preserve"> </w:t>
      </w:r>
      <w:r w:rsidR="00613322" w:rsidRPr="00402D0D">
        <w:t>o</w:t>
      </w:r>
      <w:r w:rsidR="00613322" w:rsidRPr="00402D0D">
        <w:rPr>
          <w:spacing w:val="-1"/>
        </w:rPr>
        <w:t xml:space="preserve"> </w:t>
      </w:r>
      <w:r w:rsidR="00613322" w:rsidRPr="00402D0D">
        <w:t>total</w:t>
      </w:r>
      <w:r w:rsidR="00613322" w:rsidRPr="00402D0D">
        <w:rPr>
          <w:spacing w:val="-1"/>
        </w:rPr>
        <w:t xml:space="preserve"> </w:t>
      </w:r>
      <w:r w:rsidR="00613322" w:rsidRPr="00402D0D">
        <w:t>en</w:t>
      </w:r>
      <w:r w:rsidR="00613322" w:rsidRPr="00402D0D">
        <w:rPr>
          <w:spacing w:val="-1"/>
        </w:rPr>
        <w:t xml:space="preserve"> </w:t>
      </w:r>
      <w:r w:rsidR="00613322" w:rsidRPr="00402D0D">
        <w:t>dicho</w:t>
      </w:r>
      <w:r w:rsidR="00613322" w:rsidRPr="00402D0D">
        <w:rPr>
          <w:spacing w:val="-1"/>
        </w:rPr>
        <w:t xml:space="preserve"> </w:t>
      </w:r>
      <w:r w:rsidR="00613322" w:rsidRPr="00402D0D">
        <w:t>período</w:t>
      </w:r>
      <w:r w:rsidR="00613322" w:rsidRPr="00402D0D">
        <w:rPr>
          <w:spacing w:val="-1"/>
        </w:rPr>
        <w:t xml:space="preserve"> </w:t>
      </w:r>
      <w:r w:rsidR="00613322" w:rsidRPr="00402D0D">
        <w:t>de</w:t>
      </w:r>
      <w:r w:rsidR="00613322" w:rsidRPr="00402D0D">
        <w:rPr>
          <w:spacing w:val="-1"/>
        </w:rPr>
        <w:t xml:space="preserve"> </w:t>
      </w:r>
      <w:r w:rsidR="00613322" w:rsidRPr="00402D0D">
        <w:t>programación</w:t>
      </w:r>
      <w:ins w:id="555" w:author="Red Eléctrica" w:date="2021-03-29T21:54:00Z">
        <w:r w:rsidR="00E36B22">
          <w:t xml:space="preserve"> cuarto horario</w:t>
        </w:r>
      </w:ins>
      <w:r w:rsidR="00613322" w:rsidRPr="00402D0D">
        <w:t>.</w:t>
      </w:r>
    </w:p>
    <w:p w14:paraId="5694890F" w14:textId="53A3110D" w:rsidR="008B3D38" w:rsidRPr="00402D0D" w:rsidRDefault="00613322" w:rsidP="0039250C">
      <w:pPr>
        <w:pStyle w:val="Heading1"/>
        <w:spacing w:before="240" w:after="0"/>
        <w:ind w:left="283" w:hanging="357"/>
        <w:contextualSpacing w:val="0"/>
      </w:pPr>
      <w:del w:id="556" w:author="Red Eléctrica" w:date="2020-12-13T21:39:00Z">
        <w:r w:rsidRPr="00402D0D" w:rsidDel="000E0E64">
          <w:delText>Descripción del funcionamiento del algoritmo</w:delText>
        </w:r>
      </w:del>
      <w:ins w:id="557" w:author="Red Eléctrica" w:date="2020-12-13T21:39:00Z">
        <w:r w:rsidR="000E0E64">
          <w:t>Construcción de las escaleras de ofertas de regulaci</w:t>
        </w:r>
      </w:ins>
      <w:ins w:id="558" w:author="Red Eléctrica" w:date="2020-12-13T21:40:00Z">
        <w:r w:rsidR="000E0E64">
          <w:t>ón terciaria a subir y a bajar</w:t>
        </w:r>
      </w:ins>
      <w:r w:rsidRPr="00402D0D">
        <w:t>.</w:t>
      </w:r>
    </w:p>
    <w:p w14:paraId="56948913" w14:textId="114F52FA" w:rsidR="008B3D38" w:rsidRPr="00402D0D" w:rsidRDefault="00613322" w:rsidP="0039250C">
      <w:pPr>
        <w:pStyle w:val="BodyText"/>
        <w:spacing w:before="120" w:after="0"/>
      </w:pPr>
      <w:r w:rsidRPr="00402D0D">
        <w:t>El</w:t>
      </w:r>
      <w:r w:rsidRPr="00402D0D">
        <w:rPr>
          <w:spacing w:val="-1"/>
        </w:rPr>
        <w:t xml:space="preserve"> </w:t>
      </w:r>
      <w:r w:rsidRPr="00402D0D">
        <w:t>procedimiento</w:t>
      </w:r>
      <w:r w:rsidRPr="00402D0D">
        <w:rPr>
          <w:spacing w:val="-1"/>
        </w:rPr>
        <w:t xml:space="preserve"> </w:t>
      </w:r>
      <w:r w:rsidRPr="00402D0D">
        <w:t>utilizado</w:t>
      </w:r>
      <w:r w:rsidRPr="00402D0D">
        <w:rPr>
          <w:spacing w:val="-1"/>
        </w:rPr>
        <w:t xml:space="preserve"> </w:t>
      </w:r>
      <w:r w:rsidRPr="00402D0D">
        <w:t>en</w:t>
      </w:r>
      <w:r w:rsidRPr="00402D0D">
        <w:rPr>
          <w:spacing w:val="-1"/>
        </w:rPr>
        <w:t xml:space="preserve"> </w:t>
      </w:r>
      <w:r w:rsidRPr="00402D0D">
        <w:t>el</w:t>
      </w:r>
      <w:r w:rsidRPr="00402D0D">
        <w:rPr>
          <w:spacing w:val="-1"/>
        </w:rPr>
        <w:t xml:space="preserve"> </w:t>
      </w:r>
      <w:r w:rsidRPr="00402D0D">
        <w:t>proceso</w:t>
      </w:r>
      <w:r w:rsidRPr="00402D0D">
        <w:rPr>
          <w:spacing w:val="-1"/>
        </w:rPr>
        <w:t xml:space="preserve"> </w:t>
      </w:r>
      <w:r w:rsidRPr="00402D0D">
        <w:t>de</w:t>
      </w:r>
      <w:r w:rsidRPr="00402D0D">
        <w:rPr>
          <w:spacing w:val="-1"/>
        </w:rPr>
        <w:t xml:space="preserve"> </w:t>
      </w:r>
      <w:r w:rsidRPr="00402D0D">
        <w:t>asignación</w:t>
      </w:r>
      <w:r w:rsidRPr="00402D0D">
        <w:rPr>
          <w:spacing w:val="-1"/>
        </w:rPr>
        <w:t xml:space="preserve"> </w:t>
      </w:r>
      <w:r w:rsidRPr="00402D0D">
        <w:t>de</w:t>
      </w:r>
      <w:r w:rsidRPr="00402D0D">
        <w:rPr>
          <w:spacing w:val="-1"/>
        </w:rPr>
        <w:t xml:space="preserve"> </w:t>
      </w:r>
      <w:r w:rsidRPr="00402D0D">
        <w:t>ofertas</w:t>
      </w:r>
      <w:r w:rsidRPr="00402D0D">
        <w:rPr>
          <w:spacing w:val="-1"/>
        </w:rPr>
        <w:t xml:space="preserve"> </w:t>
      </w:r>
      <w:r w:rsidR="00506DD8" w:rsidRPr="00402D0D">
        <w:t>se basa</w:t>
      </w:r>
      <w:r w:rsidR="00632E74" w:rsidRPr="00402D0D">
        <w:t>, en primer lugar,</w:t>
      </w:r>
      <w:r w:rsidR="00506DD8" w:rsidRPr="00402D0D">
        <w:t xml:space="preserve"> en la c</w:t>
      </w:r>
      <w:r w:rsidRPr="00402D0D">
        <w:t>onstrucción</w:t>
      </w:r>
      <w:r w:rsidRPr="00402D0D">
        <w:rPr>
          <w:spacing w:val="8"/>
        </w:rPr>
        <w:t xml:space="preserve"> </w:t>
      </w:r>
      <w:r w:rsidRPr="00402D0D">
        <w:t>de</w:t>
      </w:r>
      <w:r w:rsidRPr="00402D0D">
        <w:rPr>
          <w:spacing w:val="8"/>
        </w:rPr>
        <w:t xml:space="preserve"> </w:t>
      </w:r>
      <w:r w:rsidRPr="00402D0D">
        <w:t>una</w:t>
      </w:r>
      <w:r w:rsidRPr="00402D0D">
        <w:rPr>
          <w:spacing w:val="8"/>
        </w:rPr>
        <w:t xml:space="preserve"> </w:t>
      </w:r>
      <w:r w:rsidRPr="00402D0D">
        <w:t>lista</w:t>
      </w:r>
      <w:r w:rsidRPr="00402D0D">
        <w:rPr>
          <w:spacing w:val="8"/>
        </w:rPr>
        <w:t xml:space="preserve"> </w:t>
      </w:r>
      <w:r w:rsidR="00506DD8" w:rsidRPr="00402D0D">
        <w:t xml:space="preserve">ordenada por precio de oferta </w:t>
      </w:r>
      <w:r w:rsidRPr="00402D0D">
        <w:t>con</w:t>
      </w:r>
      <w:r w:rsidRPr="00402D0D">
        <w:rPr>
          <w:spacing w:val="8"/>
        </w:rPr>
        <w:t xml:space="preserve"> </w:t>
      </w:r>
      <w:r w:rsidRPr="00402D0D">
        <w:t>todos</w:t>
      </w:r>
      <w:r w:rsidRPr="00402D0D">
        <w:rPr>
          <w:spacing w:val="8"/>
        </w:rPr>
        <w:t xml:space="preserve"> </w:t>
      </w:r>
      <w:r w:rsidRPr="00402D0D">
        <w:t>los</w:t>
      </w:r>
      <w:r w:rsidRPr="00402D0D">
        <w:rPr>
          <w:spacing w:val="8"/>
        </w:rPr>
        <w:t xml:space="preserve"> </w:t>
      </w:r>
      <w:r w:rsidRPr="00402D0D">
        <w:t>bloques</w:t>
      </w:r>
      <w:r w:rsidRPr="00402D0D">
        <w:rPr>
          <w:spacing w:val="8"/>
        </w:rPr>
        <w:t xml:space="preserve"> </w:t>
      </w:r>
      <w:r w:rsidRPr="00402D0D">
        <w:t>válidos</w:t>
      </w:r>
      <w:r w:rsidRPr="00402D0D">
        <w:rPr>
          <w:spacing w:val="8"/>
        </w:rPr>
        <w:t xml:space="preserve"> </w:t>
      </w:r>
      <w:r w:rsidRPr="00402D0D">
        <w:t>que</w:t>
      </w:r>
      <w:r w:rsidRPr="00402D0D">
        <w:rPr>
          <w:spacing w:val="8"/>
        </w:rPr>
        <w:t xml:space="preserve"> </w:t>
      </w:r>
      <w:r w:rsidRPr="00402D0D">
        <w:t>ofertan</w:t>
      </w:r>
      <w:r w:rsidRPr="00402D0D">
        <w:rPr>
          <w:spacing w:val="8"/>
        </w:rPr>
        <w:t xml:space="preserve"> </w:t>
      </w:r>
      <w:r w:rsidRPr="00402D0D">
        <w:t>en</w:t>
      </w:r>
      <w:r w:rsidRPr="00402D0D">
        <w:rPr>
          <w:spacing w:val="8"/>
        </w:rPr>
        <w:t xml:space="preserve"> </w:t>
      </w:r>
      <w:r w:rsidRPr="00402D0D">
        <w:t>el</w:t>
      </w:r>
      <w:r w:rsidRPr="00402D0D">
        <w:rPr>
          <w:spacing w:val="8"/>
        </w:rPr>
        <w:t xml:space="preserve"> </w:t>
      </w:r>
      <w:r w:rsidRPr="00402D0D">
        <w:t>período</w:t>
      </w:r>
      <w:r w:rsidRPr="00402D0D">
        <w:rPr>
          <w:spacing w:val="8"/>
        </w:rPr>
        <w:t xml:space="preserve"> </w:t>
      </w:r>
      <w:r w:rsidRPr="00402D0D">
        <w:t>de programación</w:t>
      </w:r>
      <w:r w:rsidRPr="00402D0D">
        <w:rPr>
          <w:spacing w:val="-1"/>
        </w:rPr>
        <w:t xml:space="preserve"> </w:t>
      </w:r>
      <w:ins w:id="559" w:author="Red Eléctrica" w:date="2021-03-29T21:54:00Z">
        <w:r w:rsidR="00E36B22">
          <w:t>cuarto horario</w:t>
        </w:r>
        <w:r w:rsidRPr="00402D0D">
          <w:rPr>
            <w:spacing w:val="-4"/>
          </w:rPr>
          <w:t xml:space="preserve"> </w:t>
        </w:r>
      </w:ins>
      <w:r w:rsidRPr="00402D0D">
        <w:t>en</w:t>
      </w:r>
      <w:r w:rsidRPr="00402D0D">
        <w:rPr>
          <w:spacing w:val="-1"/>
        </w:rPr>
        <w:t xml:space="preserve"> </w:t>
      </w:r>
      <w:r w:rsidRPr="00402D0D">
        <w:t>cuestión</w:t>
      </w:r>
      <w:ins w:id="560" w:author="Red Eléctrica" w:date="2020-12-13T21:40:00Z">
        <w:r w:rsidR="000E0E64">
          <w:t xml:space="preserve"> por sentido de la oferta</w:t>
        </w:r>
      </w:ins>
      <w:r w:rsidRPr="00402D0D">
        <w:rPr>
          <w:spacing w:val="-1"/>
        </w:rPr>
        <w:t xml:space="preserve"> </w:t>
      </w:r>
      <w:r w:rsidRPr="00402D0D">
        <w:t>(escalera</w:t>
      </w:r>
      <w:r w:rsidR="00506DD8" w:rsidRPr="00402D0D">
        <w:t>s</w:t>
      </w:r>
      <w:r w:rsidRPr="00402D0D">
        <w:rPr>
          <w:spacing w:val="-1"/>
        </w:rPr>
        <w:t xml:space="preserve"> </w:t>
      </w:r>
      <w:ins w:id="561" w:author="Red Eléctrica" w:date="2020-12-13T21:40:00Z">
        <w:r w:rsidR="000E0E64">
          <w:rPr>
            <w:spacing w:val="-1"/>
          </w:rPr>
          <w:t xml:space="preserve">separadas </w:t>
        </w:r>
      </w:ins>
      <w:r w:rsidRPr="00402D0D">
        <w:t>de</w:t>
      </w:r>
      <w:r w:rsidRPr="00402D0D">
        <w:rPr>
          <w:spacing w:val="-1"/>
        </w:rPr>
        <w:t xml:space="preserve"> </w:t>
      </w:r>
      <w:r w:rsidRPr="00402D0D">
        <w:t>terciaria</w:t>
      </w:r>
      <w:r w:rsidRPr="00402D0D">
        <w:rPr>
          <w:spacing w:val="-1"/>
        </w:rPr>
        <w:t xml:space="preserve"> </w:t>
      </w:r>
      <w:r w:rsidRPr="00402D0D">
        <w:t>a</w:t>
      </w:r>
      <w:r w:rsidRPr="00402D0D">
        <w:rPr>
          <w:spacing w:val="-1"/>
        </w:rPr>
        <w:t xml:space="preserve"> </w:t>
      </w:r>
      <w:r w:rsidRPr="00402D0D">
        <w:t>subir</w:t>
      </w:r>
      <w:r w:rsidRPr="00402D0D">
        <w:rPr>
          <w:spacing w:val="-1"/>
        </w:rPr>
        <w:t xml:space="preserve"> </w:t>
      </w:r>
      <w:r w:rsidRPr="00402D0D">
        <w:t>y a</w:t>
      </w:r>
      <w:r w:rsidRPr="00402D0D">
        <w:rPr>
          <w:spacing w:val="-1"/>
        </w:rPr>
        <w:t xml:space="preserve"> </w:t>
      </w:r>
      <w:r w:rsidRPr="00402D0D">
        <w:t>bajar).</w:t>
      </w:r>
    </w:p>
    <w:p w14:paraId="56948916" w14:textId="59A33056" w:rsidR="008B3D38" w:rsidRDefault="00613322" w:rsidP="00696E05">
      <w:pPr>
        <w:pStyle w:val="BodyText"/>
        <w:numPr>
          <w:ilvl w:val="0"/>
          <w:numId w:val="24"/>
        </w:numPr>
        <w:spacing w:before="120" w:after="0"/>
        <w:ind w:left="426"/>
        <w:rPr>
          <w:ins w:id="562" w:author="Red Eléctrica" w:date="2020-12-13T21:40:00Z"/>
        </w:rPr>
      </w:pPr>
      <w:r w:rsidRPr="00402D0D">
        <w:rPr>
          <w:spacing w:val="2"/>
        </w:rPr>
        <w:t>E</w:t>
      </w:r>
      <w:r w:rsidRPr="00402D0D">
        <w:t>l</w:t>
      </w:r>
      <w:r w:rsidRPr="00402D0D">
        <w:rPr>
          <w:spacing w:val="23"/>
        </w:rPr>
        <w:t xml:space="preserve"> </w:t>
      </w:r>
      <w:r w:rsidRPr="00402D0D">
        <w:rPr>
          <w:spacing w:val="2"/>
        </w:rPr>
        <w:t>crit</w:t>
      </w:r>
      <w:r w:rsidRPr="00402D0D">
        <w:rPr>
          <w:spacing w:val="3"/>
        </w:rPr>
        <w:t>e</w:t>
      </w:r>
      <w:r w:rsidRPr="00402D0D">
        <w:rPr>
          <w:spacing w:val="2"/>
        </w:rPr>
        <w:t>ri</w:t>
      </w:r>
      <w:r w:rsidRPr="00402D0D">
        <w:t>o</w:t>
      </w:r>
      <w:r w:rsidRPr="00402D0D">
        <w:rPr>
          <w:spacing w:val="23"/>
        </w:rPr>
        <w:t xml:space="preserve"> </w:t>
      </w:r>
      <w:r w:rsidRPr="00402D0D">
        <w:rPr>
          <w:spacing w:val="2"/>
        </w:rPr>
        <w:t>d</w:t>
      </w:r>
      <w:r w:rsidRPr="00402D0D">
        <w:t>e</w:t>
      </w:r>
      <w:r w:rsidRPr="00402D0D">
        <w:rPr>
          <w:spacing w:val="23"/>
        </w:rPr>
        <w:t xml:space="preserve"> </w:t>
      </w:r>
      <w:r w:rsidRPr="00402D0D">
        <w:rPr>
          <w:spacing w:val="2"/>
        </w:rPr>
        <w:t>ordenació</w:t>
      </w:r>
      <w:r w:rsidRPr="00402D0D">
        <w:t>n</w:t>
      </w:r>
      <w:r w:rsidRPr="00402D0D">
        <w:rPr>
          <w:spacing w:val="23"/>
        </w:rPr>
        <w:t xml:space="preserve"> </w:t>
      </w:r>
      <w:r w:rsidRPr="00402D0D">
        <w:rPr>
          <w:spacing w:val="2"/>
        </w:rPr>
        <w:t>depend</w:t>
      </w:r>
      <w:r w:rsidRPr="00402D0D">
        <w:t>e</w:t>
      </w:r>
      <w:r w:rsidRPr="00402D0D">
        <w:rPr>
          <w:spacing w:val="23"/>
        </w:rPr>
        <w:t xml:space="preserve"> </w:t>
      </w:r>
      <w:r w:rsidRPr="00402D0D">
        <w:rPr>
          <w:spacing w:val="2"/>
        </w:rPr>
        <w:t>de</w:t>
      </w:r>
      <w:r w:rsidRPr="00402D0D">
        <w:t>l</w:t>
      </w:r>
      <w:r w:rsidRPr="00402D0D">
        <w:rPr>
          <w:spacing w:val="23"/>
        </w:rPr>
        <w:t xml:space="preserve"> </w:t>
      </w:r>
      <w:r w:rsidR="004E28FF" w:rsidRPr="00402D0D">
        <w:rPr>
          <w:spacing w:val="2"/>
        </w:rPr>
        <w:t xml:space="preserve">sentido </w:t>
      </w:r>
      <w:r w:rsidRPr="00402D0D">
        <w:rPr>
          <w:spacing w:val="2"/>
        </w:rPr>
        <w:t>d</w:t>
      </w:r>
      <w:r w:rsidRPr="00402D0D">
        <w:t>e</w:t>
      </w:r>
      <w:r w:rsidRPr="00402D0D">
        <w:rPr>
          <w:spacing w:val="23"/>
        </w:rPr>
        <w:t xml:space="preserve"> </w:t>
      </w:r>
      <w:r w:rsidR="004E28FF" w:rsidRPr="00402D0D">
        <w:rPr>
          <w:spacing w:val="23"/>
        </w:rPr>
        <w:t xml:space="preserve">la </w:t>
      </w:r>
      <w:r w:rsidRPr="00402D0D">
        <w:rPr>
          <w:spacing w:val="2"/>
        </w:rPr>
        <w:t>oferta</w:t>
      </w:r>
      <w:r w:rsidR="005D10AB" w:rsidRPr="00402D0D">
        <w:rPr>
          <w:spacing w:val="2"/>
        </w:rPr>
        <w:t xml:space="preserve"> (subir/bajar)</w:t>
      </w:r>
      <w:r w:rsidR="00454328" w:rsidRPr="00402D0D">
        <w:rPr>
          <w:spacing w:val="12"/>
        </w:rPr>
        <w:t xml:space="preserve">: </w:t>
      </w:r>
      <w:r w:rsidRPr="00402D0D">
        <w:rPr>
          <w:spacing w:val="2"/>
        </w:rPr>
        <w:t>lo</w:t>
      </w:r>
      <w:r w:rsidRPr="00402D0D">
        <w:t>s</w:t>
      </w:r>
      <w:r w:rsidRPr="00402D0D">
        <w:rPr>
          <w:spacing w:val="23"/>
        </w:rPr>
        <w:t xml:space="preserve"> </w:t>
      </w:r>
      <w:r w:rsidRPr="00402D0D">
        <w:rPr>
          <w:spacing w:val="2"/>
        </w:rPr>
        <w:t>bloque</w:t>
      </w:r>
      <w:r w:rsidRPr="00402D0D">
        <w:t>s</w:t>
      </w:r>
      <w:r w:rsidRPr="00402D0D">
        <w:rPr>
          <w:spacing w:val="23"/>
        </w:rPr>
        <w:t xml:space="preserve"> </w:t>
      </w:r>
      <w:r w:rsidRPr="00402D0D">
        <w:rPr>
          <w:spacing w:val="2"/>
        </w:rPr>
        <w:t>qu</w:t>
      </w:r>
      <w:r w:rsidRPr="00402D0D">
        <w:t>e</w:t>
      </w:r>
      <w:r w:rsidRPr="00402D0D">
        <w:rPr>
          <w:spacing w:val="23"/>
        </w:rPr>
        <w:t xml:space="preserve"> </w:t>
      </w:r>
      <w:r w:rsidRPr="00402D0D">
        <w:rPr>
          <w:spacing w:val="2"/>
        </w:rPr>
        <w:t>of</w:t>
      </w:r>
      <w:r w:rsidRPr="00402D0D">
        <w:rPr>
          <w:spacing w:val="3"/>
        </w:rPr>
        <w:t>e</w:t>
      </w:r>
      <w:r w:rsidRPr="00402D0D">
        <w:rPr>
          <w:spacing w:val="2"/>
        </w:rPr>
        <w:t>rt</w:t>
      </w:r>
      <w:r w:rsidRPr="00402D0D">
        <w:rPr>
          <w:spacing w:val="3"/>
        </w:rPr>
        <w:t>a</w:t>
      </w:r>
      <w:r w:rsidRPr="00402D0D">
        <w:t xml:space="preserve">n </w:t>
      </w:r>
      <w:r w:rsidRPr="00402D0D">
        <w:rPr>
          <w:spacing w:val="1"/>
        </w:rPr>
        <w:t>reserv</w:t>
      </w:r>
      <w:r w:rsidRPr="00402D0D">
        <w:t>a</w:t>
      </w:r>
      <w:r w:rsidRPr="00402D0D">
        <w:rPr>
          <w:spacing w:val="20"/>
        </w:rPr>
        <w:t xml:space="preserve"> </w:t>
      </w:r>
      <w:r w:rsidRPr="00402D0D">
        <w:rPr>
          <w:spacing w:val="1"/>
        </w:rPr>
        <w:t>d</w:t>
      </w:r>
      <w:r w:rsidRPr="00402D0D">
        <w:t>e</w:t>
      </w:r>
      <w:r w:rsidRPr="00402D0D">
        <w:rPr>
          <w:spacing w:val="21"/>
        </w:rPr>
        <w:t xml:space="preserve"> </w:t>
      </w:r>
      <w:r w:rsidRPr="00402D0D">
        <w:rPr>
          <w:spacing w:val="1"/>
        </w:rPr>
        <w:t>regulació</w:t>
      </w:r>
      <w:r w:rsidRPr="00402D0D">
        <w:t>n</w:t>
      </w:r>
      <w:r w:rsidRPr="00402D0D">
        <w:rPr>
          <w:spacing w:val="21"/>
        </w:rPr>
        <w:t xml:space="preserve"> </w:t>
      </w:r>
      <w:r w:rsidRPr="00402D0D">
        <w:rPr>
          <w:spacing w:val="1"/>
        </w:rPr>
        <w:t>terciari</w:t>
      </w:r>
      <w:r w:rsidRPr="00402D0D">
        <w:t>a</w:t>
      </w:r>
      <w:r w:rsidRPr="00402D0D">
        <w:rPr>
          <w:spacing w:val="21"/>
        </w:rPr>
        <w:t xml:space="preserve"> </w:t>
      </w:r>
      <w:r w:rsidRPr="00402D0D">
        <w:t>a</w:t>
      </w:r>
      <w:r w:rsidRPr="00402D0D">
        <w:rPr>
          <w:spacing w:val="21"/>
        </w:rPr>
        <w:t xml:space="preserve"> </w:t>
      </w:r>
      <w:r w:rsidRPr="00402D0D">
        <w:rPr>
          <w:spacing w:val="1"/>
        </w:rPr>
        <w:t>subi</w:t>
      </w:r>
      <w:r w:rsidRPr="00402D0D">
        <w:t>r</w:t>
      </w:r>
      <w:r w:rsidRPr="00402D0D">
        <w:rPr>
          <w:spacing w:val="21"/>
        </w:rPr>
        <w:t xml:space="preserve"> </w:t>
      </w:r>
      <w:r w:rsidRPr="00402D0D">
        <w:rPr>
          <w:spacing w:val="1"/>
        </w:rPr>
        <w:t>s</w:t>
      </w:r>
      <w:r w:rsidRPr="00402D0D">
        <w:t>e</w:t>
      </w:r>
      <w:r w:rsidRPr="00402D0D">
        <w:rPr>
          <w:spacing w:val="21"/>
        </w:rPr>
        <w:t xml:space="preserve"> </w:t>
      </w:r>
      <w:r w:rsidRPr="00402D0D">
        <w:rPr>
          <w:spacing w:val="1"/>
        </w:rPr>
        <w:t>ordena</w:t>
      </w:r>
      <w:r w:rsidRPr="00402D0D">
        <w:t>n</w:t>
      </w:r>
      <w:r w:rsidRPr="00402D0D">
        <w:rPr>
          <w:spacing w:val="21"/>
        </w:rPr>
        <w:t xml:space="preserve"> </w:t>
      </w:r>
      <w:r w:rsidRPr="00402D0D">
        <w:rPr>
          <w:spacing w:val="1"/>
        </w:rPr>
        <w:t>d</w:t>
      </w:r>
      <w:r w:rsidRPr="00402D0D">
        <w:t>e</w:t>
      </w:r>
      <w:r w:rsidRPr="00402D0D">
        <w:rPr>
          <w:spacing w:val="21"/>
        </w:rPr>
        <w:t xml:space="preserve"> </w:t>
      </w:r>
      <w:r w:rsidRPr="00402D0D">
        <w:rPr>
          <w:spacing w:val="1"/>
        </w:rPr>
        <w:t>meno</w:t>
      </w:r>
      <w:r w:rsidRPr="00402D0D">
        <w:t>r</w:t>
      </w:r>
      <w:r w:rsidRPr="00402D0D">
        <w:rPr>
          <w:spacing w:val="21"/>
        </w:rPr>
        <w:t xml:space="preserve"> </w:t>
      </w:r>
      <w:r w:rsidRPr="00402D0D">
        <w:t>a</w:t>
      </w:r>
      <w:r w:rsidRPr="00402D0D">
        <w:rPr>
          <w:spacing w:val="21"/>
        </w:rPr>
        <w:t xml:space="preserve"> </w:t>
      </w:r>
      <w:r w:rsidRPr="00402D0D">
        <w:rPr>
          <w:spacing w:val="1"/>
        </w:rPr>
        <w:t>mayo</w:t>
      </w:r>
      <w:r w:rsidRPr="00402D0D">
        <w:t>r</w:t>
      </w:r>
      <w:r w:rsidRPr="00402D0D">
        <w:rPr>
          <w:spacing w:val="21"/>
        </w:rPr>
        <w:t xml:space="preserve"> </w:t>
      </w:r>
      <w:r w:rsidRPr="00402D0D">
        <w:rPr>
          <w:spacing w:val="1"/>
        </w:rPr>
        <w:t>preci</w:t>
      </w:r>
      <w:r w:rsidRPr="00402D0D">
        <w:t>o</w:t>
      </w:r>
      <w:r w:rsidRPr="00402D0D">
        <w:rPr>
          <w:spacing w:val="21"/>
        </w:rPr>
        <w:t xml:space="preserve"> </w:t>
      </w:r>
      <w:r w:rsidRPr="00402D0D">
        <w:t>y</w:t>
      </w:r>
      <w:r w:rsidRPr="00402D0D">
        <w:rPr>
          <w:spacing w:val="21"/>
        </w:rPr>
        <w:t xml:space="preserve"> </w:t>
      </w:r>
      <w:r w:rsidRPr="00402D0D">
        <w:rPr>
          <w:spacing w:val="1"/>
        </w:rPr>
        <w:t>lo</w:t>
      </w:r>
      <w:r w:rsidRPr="00402D0D">
        <w:t>s</w:t>
      </w:r>
      <w:r w:rsidRPr="00402D0D">
        <w:rPr>
          <w:spacing w:val="21"/>
        </w:rPr>
        <w:t xml:space="preserve"> </w:t>
      </w:r>
      <w:r w:rsidRPr="00402D0D">
        <w:rPr>
          <w:spacing w:val="1"/>
        </w:rPr>
        <w:t xml:space="preserve">que </w:t>
      </w:r>
      <w:r w:rsidRPr="00402D0D">
        <w:t>ofertan</w:t>
      </w:r>
      <w:r w:rsidRPr="00402D0D">
        <w:rPr>
          <w:spacing w:val="18"/>
        </w:rPr>
        <w:t xml:space="preserve"> </w:t>
      </w:r>
      <w:r w:rsidRPr="00402D0D">
        <w:t>reserva</w:t>
      </w:r>
      <w:r w:rsidRPr="00402D0D">
        <w:rPr>
          <w:spacing w:val="18"/>
        </w:rPr>
        <w:t xml:space="preserve"> </w:t>
      </w:r>
      <w:r w:rsidRPr="00402D0D">
        <w:t>de</w:t>
      </w:r>
      <w:r w:rsidRPr="00402D0D">
        <w:rPr>
          <w:spacing w:val="18"/>
        </w:rPr>
        <w:t xml:space="preserve"> </w:t>
      </w:r>
      <w:r w:rsidRPr="00402D0D">
        <w:t>regulación</w:t>
      </w:r>
      <w:r w:rsidRPr="00402D0D">
        <w:rPr>
          <w:spacing w:val="18"/>
        </w:rPr>
        <w:t xml:space="preserve"> </w:t>
      </w:r>
      <w:r w:rsidRPr="00402D0D">
        <w:t>terciaria</w:t>
      </w:r>
      <w:r w:rsidRPr="00402D0D">
        <w:rPr>
          <w:spacing w:val="18"/>
        </w:rPr>
        <w:t xml:space="preserve"> </w:t>
      </w:r>
      <w:r w:rsidRPr="00402D0D">
        <w:t>a</w:t>
      </w:r>
      <w:r w:rsidRPr="00402D0D">
        <w:rPr>
          <w:spacing w:val="18"/>
        </w:rPr>
        <w:t xml:space="preserve"> </w:t>
      </w:r>
      <w:r w:rsidRPr="00402D0D">
        <w:t>bajar</w:t>
      </w:r>
      <w:r w:rsidRPr="00402D0D">
        <w:rPr>
          <w:spacing w:val="18"/>
        </w:rPr>
        <w:t xml:space="preserve"> </w:t>
      </w:r>
      <w:r w:rsidRPr="00402D0D">
        <w:t>se</w:t>
      </w:r>
      <w:r w:rsidRPr="00402D0D">
        <w:rPr>
          <w:spacing w:val="18"/>
        </w:rPr>
        <w:t xml:space="preserve"> </w:t>
      </w:r>
      <w:r w:rsidRPr="00402D0D">
        <w:t>ordenan</w:t>
      </w:r>
      <w:r w:rsidRPr="00402D0D">
        <w:rPr>
          <w:spacing w:val="18"/>
        </w:rPr>
        <w:t xml:space="preserve"> </w:t>
      </w:r>
      <w:r w:rsidRPr="00402D0D">
        <w:t>de</w:t>
      </w:r>
      <w:r w:rsidRPr="00402D0D">
        <w:rPr>
          <w:spacing w:val="18"/>
        </w:rPr>
        <w:t xml:space="preserve"> </w:t>
      </w:r>
      <w:r w:rsidRPr="00402D0D">
        <w:t>mayor</w:t>
      </w:r>
      <w:r w:rsidRPr="00402D0D">
        <w:rPr>
          <w:spacing w:val="18"/>
        </w:rPr>
        <w:t xml:space="preserve"> </w:t>
      </w:r>
      <w:r w:rsidRPr="00402D0D">
        <w:t>a</w:t>
      </w:r>
      <w:r w:rsidRPr="00402D0D">
        <w:rPr>
          <w:spacing w:val="18"/>
        </w:rPr>
        <w:t xml:space="preserve"> </w:t>
      </w:r>
      <w:r w:rsidRPr="00402D0D">
        <w:t>menor</w:t>
      </w:r>
      <w:r w:rsidRPr="00402D0D">
        <w:rPr>
          <w:spacing w:val="18"/>
        </w:rPr>
        <w:t xml:space="preserve"> </w:t>
      </w:r>
      <w:r w:rsidRPr="00402D0D">
        <w:t>precio</w:t>
      </w:r>
      <w:r w:rsidRPr="00402D0D">
        <w:rPr>
          <w:spacing w:val="18"/>
        </w:rPr>
        <w:t xml:space="preserve"> </w:t>
      </w:r>
      <w:r w:rsidRPr="00402D0D">
        <w:t>de oferta.</w:t>
      </w:r>
    </w:p>
    <w:p w14:paraId="72728001" w14:textId="7D42B957" w:rsidR="00360584" w:rsidRPr="004F0374" w:rsidRDefault="00360584" w:rsidP="00360584">
      <w:pPr>
        <w:pStyle w:val="BodyText"/>
        <w:numPr>
          <w:ilvl w:val="0"/>
          <w:numId w:val="24"/>
        </w:numPr>
        <w:spacing w:before="120" w:after="0"/>
        <w:ind w:left="426"/>
        <w:rPr>
          <w:ins w:id="563" w:author="Red Eléctrica" w:date="2020-12-13T21:40:00Z"/>
          <w:spacing w:val="2"/>
        </w:rPr>
      </w:pPr>
      <w:ins w:id="564" w:author="Red Eléctrica" w:date="2020-12-13T21:40:00Z">
        <w:r w:rsidRPr="004F0374">
          <w:rPr>
            <w:spacing w:val="2"/>
          </w:rPr>
          <w:t>En el caso</w:t>
        </w:r>
        <w:r>
          <w:rPr>
            <w:spacing w:val="2"/>
          </w:rPr>
          <w:t xml:space="preserve"> de activaciones directas, las ofertas de tipo programado no estarán disponibles para su asignación. En el caso de activaciones programadas, ambos tipos de ofertas estarán disponibles para su activación.</w:t>
        </w:r>
      </w:ins>
    </w:p>
    <w:p w14:paraId="64823685" w14:textId="55C0547F" w:rsidR="00360584" w:rsidRPr="00402D0D" w:rsidRDefault="00360584" w:rsidP="00360584">
      <w:pPr>
        <w:pStyle w:val="BodyText"/>
        <w:numPr>
          <w:ilvl w:val="0"/>
          <w:numId w:val="24"/>
        </w:numPr>
        <w:spacing w:before="120" w:after="0"/>
        <w:ind w:left="426"/>
      </w:pPr>
      <w:ins w:id="565" w:author="Red Eléctrica" w:date="2020-12-13T21:40:00Z">
        <w:r w:rsidRPr="00360584">
          <w:rPr>
            <w:spacing w:val="2"/>
          </w:rPr>
          <w:t>Ofertas con condiciones ligadas entre periodos cuarto</w:t>
        </w:r>
      </w:ins>
      <w:r w:rsidR="00E36B22">
        <w:rPr>
          <w:spacing w:val="2"/>
        </w:rPr>
        <w:t xml:space="preserve"> </w:t>
      </w:r>
      <w:ins w:id="566" w:author="Red Eléctrica" w:date="2020-12-13T21:40:00Z">
        <w:r w:rsidRPr="005C16BE">
          <w:rPr>
            <w:spacing w:val="2"/>
          </w:rPr>
          <w:t xml:space="preserve">horarios. En función del resultado de activaciones previas, determinados bloques de ofertas estarán o no disponibles en las escaleras </w:t>
        </w:r>
      </w:ins>
      <w:ins w:id="567" w:author="Red Eléctrica" w:date="2021-03-29T21:55:00Z">
        <w:r w:rsidR="00E36B22">
          <w:rPr>
            <w:spacing w:val="2"/>
          </w:rPr>
          <w:t xml:space="preserve">de ofertas </w:t>
        </w:r>
      </w:ins>
      <w:ins w:id="568" w:author="Red Eléctrica" w:date="2020-12-13T21:40:00Z">
        <w:r w:rsidRPr="005C16BE">
          <w:rPr>
            <w:spacing w:val="2"/>
          </w:rPr>
          <w:t>a subir/bajar para las activaciones programadas y directas de un determinado periodo de programación</w:t>
        </w:r>
      </w:ins>
      <w:ins w:id="569" w:author="Red Eléctrica" w:date="2021-03-29T21:55:00Z">
        <w:r w:rsidR="00AA30E0">
          <w:rPr>
            <w:spacing w:val="2"/>
          </w:rPr>
          <w:t xml:space="preserve"> cuarto horario</w:t>
        </w:r>
      </w:ins>
      <w:ins w:id="570" w:author="Red Eléctrica" w:date="2020-12-13T21:40:00Z">
        <w:r w:rsidRPr="005C16BE">
          <w:rPr>
            <w:spacing w:val="2"/>
          </w:rPr>
          <w:t xml:space="preserve">. </w:t>
        </w:r>
      </w:ins>
    </w:p>
    <w:p w14:paraId="3051F214" w14:textId="45D3D8A7" w:rsidR="00DC36DB" w:rsidRDefault="00DC36DB" w:rsidP="00696E05">
      <w:pPr>
        <w:pStyle w:val="BodyText"/>
        <w:numPr>
          <w:ilvl w:val="0"/>
          <w:numId w:val="24"/>
        </w:numPr>
        <w:spacing w:before="120" w:after="0"/>
        <w:ind w:left="426"/>
        <w:rPr>
          <w:ins w:id="571" w:author="Red Eléctrica" w:date="2020-12-13T21:41:00Z"/>
          <w:spacing w:val="2"/>
        </w:rPr>
      </w:pPr>
      <w:r w:rsidRPr="00402D0D">
        <w:rPr>
          <w:spacing w:val="2"/>
        </w:rPr>
        <w:t xml:space="preserve">Si existen varios bloques de oferta con el mismo precio, éstos se ordenan en primer lugar </w:t>
      </w:r>
      <w:ins w:id="572" w:author="Red Eléctrica" w:date="2020-12-13T21:41:00Z">
        <w:r w:rsidR="005C16BE">
          <w:rPr>
            <w:spacing w:val="2"/>
          </w:rPr>
          <w:t xml:space="preserve">los bloques completamente divisibles, después, los bloques divisibles e indivisibles, ordenados de menor a mayor conforme al volumen de los bloques divisibles hasta su potencia mínima y de los bloques indivisibles, y, finalmente, en caso de igualdad </w:t>
        </w:r>
      </w:ins>
      <w:del w:id="573" w:author="Red Eléctrica" w:date="2020-12-13T21:41:00Z">
        <w:r w:rsidRPr="00402D0D" w:rsidDel="005C16BE">
          <w:rPr>
            <w:spacing w:val="2"/>
          </w:rPr>
          <w:delText xml:space="preserve">dando prioridad a la no reducción de la producción (caso de asignación de ofertas a bajar) o al aumento de la producción (caso de asignación de ofertas a subir) de las instalaciones que utilicen fuentes de energía renovable y, tras ellas, a las instalaciones de cogeneración de alta eficiencia, y después, </w:delText>
        </w:r>
        <w:r w:rsidR="00260CC7" w:rsidRPr="00402D0D" w:rsidDel="005C16BE">
          <w:rPr>
            <w:spacing w:val="2"/>
          </w:rPr>
          <w:delText>el resto de las instalaciones</w:delText>
        </w:r>
      </w:del>
      <w:r w:rsidR="00260CC7" w:rsidRPr="00402D0D">
        <w:rPr>
          <w:spacing w:val="2"/>
        </w:rPr>
        <w:t xml:space="preserve"> en los grupos anteriores</w:t>
      </w:r>
      <w:r w:rsidR="00053C51" w:rsidRPr="00402D0D">
        <w:rPr>
          <w:spacing w:val="2"/>
        </w:rPr>
        <w:t>,</w:t>
      </w:r>
      <w:r w:rsidR="00260CC7" w:rsidRPr="00402D0D">
        <w:rPr>
          <w:spacing w:val="2"/>
        </w:rPr>
        <w:t xml:space="preserve"> </w:t>
      </w:r>
      <w:r w:rsidRPr="00402D0D">
        <w:rPr>
          <w:spacing w:val="2"/>
        </w:rPr>
        <w:t>por orden de llegada de los ficheros de oferta.</w:t>
      </w:r>
      <w:r w:rsidR="00C102EC" w:rsidRPr="00402D0D">
        <w:rPr>
          <w:spacing w:val="2"/>
        </w:rPr>
        <w:t xml:space="preserve"> </w:t>
      </w:r>
    </w:p>
    <w:p w14:paraId="23A001F4" w14:textId="77777777" w:rsidR="00FD4A1E" w:rsidRDefault="00FD4A1E" w:rsidP="00FD4A1E">
      <w:pPr>
        <w:pStyle w:val="Heading1"/>
        <w:spacing w:before="240" w:after="0"/>
        <w:ind w:left="283" w:hanging="357"/>
        <w:contextualSpacing w:val="0"/>
        <w:rPr>
          <w:ins w:id="574" w:author="Red Eléctrica" w:date="2020-12-13T21:42:00Z"/>
        </w:rPr>
      </w:pPr>
      <w:ins w:id="575" w:author="Red Eléctrica" w:date="2020-12-13T21:42:00Z">
        <w:r>
          <w:t>Activación programada</w:t>
        </w:r>
        <w:r w:rsidRPr="00402D0D">
          <w:t>.</w:t>
        </w:r>
      </w:ins>
    </w:p>
    <w:p w14:paraId="4C77AA2F" w14:textId="4A608A2C" w:rsidR="00FD4A1E" w:rsidRDefault="00FD4A1E" w:rsidP="00FD4A1E">
      <w:pPr>
        <w:rPr>
          <w:ins w:id="576" w:author="Red Eléctrica" w:date="2020-12-13T21:42:00Z"/>
          <w:lang w:val="es-ES"/>
        </w:rPr>
      </w:pPr>
      <w:ins w:id="577" w:author="Red Eléctrica" w:date="2020-12-13T21:42:00Z">
        <w:r>
          <w:rPr>
            <w:lang w:val="es-ES"/>
          </w:rPr>
          <w:t>El OS, teniendo en cuenta las necesidades de balance del sistema, realizará una asignación programada sobre la correspondiente escalera de ofertas de regulación terciaria (subir o bajar) para un periodo de programación</w:t>
        </w:r>
      </w:ins>
      <w:ins w:id="578" w:author="Poza Sanchez, Elena" w:date="2021-03-26T13:36:00Z">
        <w:r w:rsidR="00AA30E0">
          <w:rPr>
            <w:lang w:val="es-ES"/>
          </w:rPr>
          <w:t xml:space="preserve"> </w:t>
        </w:r>
      </w:ins>
      <w:ins w:id="579" w:author="Red Eléctrica" w:date="2021-03-29T21:55:00Z">
        <w:r w:rsidR="00AA30E0">
          <w:t>cuarto horario</w:t>
        </w:r>
      </w:ins>
      <w:ins w:id="580" w:author="Red Eléctrica" w:date="2020-12-13T21:42:00Z">
        <w:r>
          <w:rPr>
            <w:lang w:val="es-ES"/>
          </w:rPr>
          <w:t>.</w:t>
        </w:r>
      </w:ins>
    </w:p>
    <w:p w14:paraId="25C89DEC" w14:textId="77777777" w:rsidR="00FD4A1E" w:rsidRDefault="00FD4A1E" w:rsidP="00FD4A1E">
      <w:pPr>
        <w:spacing w:before="120"/>
        <w:rPr>
          <w:ins w:id="581" w:author="Red Eléctrica" w:date="2020-12-13T21:42:00Z"/>
          <w:lang w:val="es-ES"/>
        </w:rPr>
      </w:pPr>
      <w:ins w:id="582" w:author="Red Eléctrica" w:date="2020-12-13T21:42:00Z">
        <w:r>
          <w:rPr>
            <w:lang w:val="es-ES"/>
          </w:rPr>
          <w:t>En caso de que el punto de corte corresponda con un bloque de tipo indivisible o con el bloque comprendido entre el cero y la potencia mínima de un bloque divisible, el algoritmo rechazará esta oferta y pasará a la siguiente, por lo que, en estos casos, se contempla la existencia de ofertas no asignadas cuyo precio sea inferior/superior al precio marginal de la correspondiente asignación a subir/bajar.</w:t>
        </w:r>
      </w:ins>
    </w:p>
    <w:p w14:paraId="1C5F4034" w14:textId="77777777" w:rsidR="00FD4A1E" w:rsidRDefault="00FD4A1E" w:rsidP="00FD4A1E">
      <w:pPr>
        <w:spacing w:before="120"/>
        <w:rPr>
          <w:ins w:id="583" w:author="Red Eléctrica" w:date="2020-12-13T21:42:00Z"/>
          <w:lang w:val="es-ES"/>
        </w:rPr>
      </w:pPr>
      <w:ins w:id="584" w:author="Red Eléctrica" w:date="2020-12-13T21:42:00Z">
        <w:r>
          <w:rPr>
            <w:lang w:val="es-ES"/>
          </w:rPr>
          <w:t>Sin perjuicio de</w:t>
        </w:r>
        <w:r w:rsidRPr="005E3625">
          <w:rPr>
            <w:lang w:val="es-ES"/>
          </w:rPr>
          <w:t xml:space="preserve"> lo anterior, </w:t>
        </w:r>
        <w:r>
          <w:rPr>
            <w:lang w:val="es-ES"/>
          </w:rPr>
          <w:t xml:space="preserve">al objeto de minimizar el volumen de ofertas no asignadas por este motivo, cuando se produzcan este tipo de situaciones, </w:t>
        </w:r>
        <w:r w:rsidRPr="005E3625">
          <w:rPr>
            <w:lang w:val="es-ES"/>
          </w:rPr>
          <w:t>el algoritmo identificará y elegirá la solución de menor coste entre las siguientes:</w:t>
        </w:r>
      </w:ins>
    </w:p>
    <w:p w14:paraId="0D2EB9B9" w14:textId="77777777" w:rsidR="00FD4A1E" w:rsidRPr="008800FB" w:rsidRDefault="00FD4A1E" w:rsidP="00FD4A1E">
      <w:pPr>
        <w:pStyle w:val="ListParagraph"/>
        <w:numPr>
          <w:ilvl w:val="0"/>
          <w:numId w:val="33"/>
        </w:numPr>
        <w:spacing w:before="120"/>
        <w:ind w:left="850" w:hanging="357"/>
        <w:rPr>
          <w:ins w:id="585" w:author="Red Eléctrica" w:date="2020-12-13T21:42:00Z"/>
          <w:lang w:val="es-ES"/>
        </w:rPr>
      </w:pPr>
      <w:ins w:id="586" w:author="Red Eléctrica" w:date="2020-12-13T21:42:00Z">
        <w:r w:rsidRPr="008800FB">
          <w:rPr>
            <w:lang w:val="es-ES"/>
          </w:rPr>
          <w:t>Solución que cumple estrictamente el requerimiento inicial solicitado</w:t>
        </w:r>
        <w:r>
          <w:rPr>
            <w:lang w:val="es-ES"/>
          </w:rPr>
          <w:t>.</w:t>
        </w:r>
      </w:ins>
    </w:p>
    <w:p w14:paraId="5497B5D6" w14:textId="44E71562" w:rsidR="00FD4A1E" w:rsidRPr="009C44C8" w:rsidRDefault="00FD4A1E" w:rsidP="00FD4A1E">
      <w:pPr>
        <w:pStyle w:val="ListParagraph"/>
        <w:numPr>
          <w:ilvl w:val="0"/>
          <w:numId w:val="33"/>
        </w:numPr>
        <w:spacing w:before="60"/>
        <w:ind w:left="850" w:hanging="357"/>
        <w:rPr>
          <w:ins w:id="587" w:author="Red Eléctrica" w:date="2020-12-13T21:42:00Z"/>
          <w:lang w:val="es-ES"/>
        </w:rPr>
      </w:pPr>
      <w:ins w:id="588" w:author="Red Eléctrica" w:date="2020-12-13T21:42:00Z">
        <w:r w:rsidRPr="00E956D4">
          <w:rPr>
            <w:lang w:val="es-ES"/>
          </w:rPr>
          <w:t xml:space="preserve">Solución que contempla </w:t>
        </w:r>
      </w:ins>
      <w:ins w:id="589" w:author="Red Eléctrica" w:date="2021-01-21T20:10:00Z">
        <w:r w:rsidR="00A03417">
          <w:rPr>
            <w:lang w:val="es-ES"/>
          </w:rPr>
          <w:t>una variación</w:t>
        </w:r>
      </w:ins>
      <w:ins w:id="590" w:author="Red Eléctrica" w:date="2020-12-13T21:42:00Z">
        <w:r w:rsidRPr="00E956D4">
          <w:rPr>
            <w:lang w:val="es-ES"/>
          </w:rPr>
          <w:t xml:space="preserve"> de un </w:t>
        </w:r>
      </w:ins>
      <w:ins w:id="591" w:author="Red Eléctrica" w:date="2021-01-21T20:09:00Z">
        <w:r w:rsidR="00674B43">
          <w:rPr>
            <w:lang w:val="es-ES"/>
          </w:rPr>
          <w:t>±</w:t>
        </w:r>
      </w:ins>
      <w:ins w:id="592" w:author="Red Eléctrica" w:date="2020-12-13T21:42:00Z">
        <w:r w:rsidRPr="00E956D4">
          <w:rPr>
            <w:lang w:val="es-ES"/>
          </w:rPr>
          <w:t>10% del requerimiento inicial</w:t>
        </w:r>
        <w:r w:rsidRPr="0016026C">
          <w:rPr>
            <w:lang w:val="es-ES"/>
          </w:rPr>
          <w:t xml:space="preserve"> solicitado</w:t>
        </w:r>
        <w:r w:rsidRPr="009C44C8">
          <w:rPr>
            <w:lang w:val="es-ES"/>
          </w:rPr>
          <w:t xml:space="preserve">, con un máximo de </w:t>
        </w:r>
      </w:ins>
      <w:ins w:id="593" w:author="Red Eléctrica" w:date="2021-01-21T20:11:00Z">
        <w:r w:rsidR="00D6722A">
          <w:rPr>
            <w:lang w:val="es-ES"/>
          </w:rPr>
          <w:t>±</w:t>
        </w:r>
      </w:ins>
      <w:ins w:id="594" w:author="Red Eléctrica" w:date="2020-12-13T21:42:00Z">
        <w:r w:rsidRPr="009C44C8">
          <w:rPr>
            <w:lang w:val="es-ES"/>
          </w:rPr>
          <w:t>100 MW.</w:t>
        </w:r>
      </w:ins>
    </w:p>
    <w:p w14:paraId="5B27C575" w14:textId="6DA36AED" w:rsidR="00FD4A1E" w:rsidRPr="00E57593" w:rsidRDefault="00FD4A1E" w:rsidP="00FD4A1E">
      <w:pPr>
        <w:pStyle w:val="BodyText"/>
        <w:spacing w:before="120" w:after="0"/>
        <w:rPr>
          <w:ins w:id="595" w:author="Red Eléctrica" w:date="2020-12-13T21:42:00Z"/>
          <w:spacing w:val="4"/>
        </w:rPr>
      </w:pPr>
      <w:ins w:id="596" w:author="Red Eléctrica" w:date="2020-12-13T21:42:00Z">
        <w:r w:rsidRPr="00E57593">
          <w:rPr>
            <w:spacing w:val="4"/>
          </w:rPr>
          <w:t xml:space="preserve">Como resultado del proceso de asignación programada se obtiene un precio marginal de la asignación de ofertas programadas en cada período de programación </w:t>
        </w:r>
        <w:r>
          <w:rPr>
            <w:spacing w:val="4"/>
          </w:rPr>
          <w:t>cuarto</w:t>
        </w:r>
      </w:ins>
      <w:ins w:id="597" w:author="Poza Sanchez, Elena" w:date="2021-03-26T13:36:00Z">
        <w:r w:rsidR="00592F79">
          <w:rPr>
            <w:spacing w:val="4"/>
          </w:rPr>
          <w:t xml:space="preserve"> </w:t>
        </w:r>
      </w:ins>
      <w:ins w:id="598" w:author="Red Eléctrica" w:date="2020-12-13T21:42:00Z">
        <w:del w:id="599" w:author="Poza Sanchez, Elena" w:date="2021-03-26T13:36:00Z">
          <w:r>
            <w:rPr>
              <w:spacing w:val="4"/>
            </w:rPr>
            <w:delText>-</w:delText>
          </w:r>
        </w:del>
        <w:r>
          <w:rPr>
            <w:spacing w:val="4"/>
          </w:rPr>
          <w:t xml:space="preserve">horario </w:t>
        </w:r>
        <w:r w:rsidRPr="00E57593">
          <w:rPr>
            <w:spacing w:val="4"/>
          </w:rPr>
          <w:t xml:space="preserve">que viene determinado por el precio de la oferta programada de precio más elevado (o de menor precio, si se trata de reserva de regulación terciaria a bajar) que haya sido asignada de forma parcial o total en dicho período de programación. </w:t>
        </w:r>
      </w:ins>
    </w:p>
    <w:p w14:paraId="1FCEF6DE" w14:textId="77777777" w:rsidR="00FD4A1E" w:rsidRPr="000B7CE8" w:rsidRDefault="00FD4A1E" w:rsidP="00FD4A1E">
      <w:pPr>
        <w:pStyle w:val="Heading1"/>
        <w:spacing w:before="240"/>
        <w:ind w:left="284" w:hanging="284"/>
        <w:rPr>
          <w:ins w:id="600" w:author="Red Eléctrica" w:date="2020-12-13T21:42:00Z"/>
        </w:rPr>
      </w:pPr>
      <w:ins w:id="601" w:author="Red Eléctrica" w:date="2020-12-13T21:42:00Z">
        <w:r>
          <w:t>Activaciones directas</w:t>
        </w:r>
      </w:ins>
    </w:p>
    <w:p w14:paraId="61E1628F" w14:textId="7B193CC3" w:rsidR="00FD4A1E" w:rsidRDefault="00FD4A1E" w:rsidP="00FD4A1E">
      <w:pPr>
        <w:pStyle w:val="BodyText"/>
        <w:spacing w:before="120" w:after="0"/>
        <w:rPr>
          <w:ins w:id="602" w:author="Red Eléctrica" w:date="2020-12-13T21:42:00Z"/>
          <w:spacing w:val="4"/>
        </w:rPr>
      </w:pPr>
      <w:ins w:id="603" w:author="Red Eléctrica" w:date="2020-12-13T21:42:00Z">
        <w:r w:rsidRPr="00E57593">
          <w:rPr>
            <w:spacing w:val="4"/>
          </w:rPr>
          <w:t xml:space="preserve">En </w:t>
        </w:r>
        <w:r>
          <w:rPr>
            <w:spacing w:val="4"/>
          </w:rPr>
          <w:t>función de las necesidades del sistema, el OS podrá asimismo realizar una o varias activaciones directas a subir o a bajar</w:t>
        </w:r>
      </w:ins>
      <w:ins w:id="604" w:author="Red Eléctrica" w:date="2021-01-21T20:08:00Z">
        <w:r w:rsidR="00812A5E">
          <w:rPr>
            <w:spacing w:val="4"/>
          </w:rPr>
          <w:t xml:space="preserve"> en cada periodo de programación cuarto</w:t>
        </w:r>
      </w:ins>
      <w:ins w:id="605" w:author="Poza Sanchez, Elena" w:date="2021-03-26T13:38:00Z">
        <w:r w:rsidR="00C31619">
          <w:rPr>
            <w:spacing w:val="4"/>
          </w:rPr>
          <w:t xml:space="preserve"> </w:t>
        </w:r>
      </w:ins>
      <w:ins w:id="606" w:author="Red Eléctrica" w:date="2021-01-21T20:08:00Z">
        <w:del w:id="607" w:author="Poza Sanchez, Elena" w:date="2021-03-26T13:38:00Z">
          <w:r w:rsidR="004F2E3D">
            <w:rPr>
              <w:spacing w:val="4"/>
            </w:rPr>
            <w:delText>-</w:delText>
          </w:r>
        </w:del>
        <w:r w:rsidR="00812A5E">
          <w:rPr>
            <w:spacing w:val="4"/>
          </w:rPr>
          <w:t>horario</w:t>
        </w:r>
      </w:ins>
      <w:ins w:id="608" w:author="Red Eléctrica" w:date="2020-12-13T21:42:00Z">
        <w:r>
          <w:rPr>
            <w:spacing w:val="4"/>
          </w:rPr>
          <w:t xml:space="preserve">. </w:t>
        </w:r>
      </w:ins>
    </w:p>
    <w:p w14:paraId="65BAD021" w14:textId="1D5C9954" w:rsidR="00203478" w:rsidRPr="00E57593" w:rsidRDefault="00FD4A1E" w:rsidP="00FD4A1E">
      <w:pPr>
        <w:pStyle w:val="BodyText"/>
        <w:spacing w:before="120" w:after="0"/>
        <w:rPr>
          <w:ins w:id="609" w:author="Red Eléctrica" w:date="2020-12-13T21:42:00Z"/>
          <w:spacing w:val="4"/>
        </w:rPr>
      </w:pPr>
      <w:ins w:id="610" w:author="Red Eléctrica" w:date="2020-12-13T21:42:00Z">
        <w:r>
          <w:rPr>
            <w:spacing w:val="4"/>
          </w:rPr>
          <w:t xml:space="preserve">En caso de que una determinada activación directa se produzca en </w:t>
        </w:r>
        <w:r w:rsidRPr="00E57593">
          <w:rPr>
            <w:spacing w:val="4"/>
          </w:rPr>
          <w:t>el mismo sentido que una asignación anterior (</w:t>
        </w:r>
        <w:r>
          <w:rPr>
            <w:spacing w:val="4"/>
          </w:rPr>
          <w:t>programada</w:t>
        </w:r>
        <w:r w:rsidRPr="00E57593">
          <w:rPr>
            <w:spacing w:val="4"/>
          </w:rPr>
          <w:t xml:space="preserve"> o directa)</w:t>
        </w:r>
        <w:r>
          <w:rPr>
            <w:spacing w:val="4"/>
          </w:rPr>
          <w:t>, se realizará la asignación en la</w:t>
        </w:r>
        <w:r w:rsidRPr="00E57593">
          <w:rPr>
            <w:spacing w:val="4"/>
          </w:rPr>
          <w:t xml:space="preserve"> correspondiente escalera desde el punto en el que quedó</w:t>
        </w:r>
        <w:r>
          <w:rPr>
            <w:spacing w:val="4"/>
          </w:rPr>
          <w:t xml:space="preserve"> en la asignación previa, teniendo en cuenta que las ofertas de tipo programado no estarán disponibles para la asignación directa, además de las variaciones en la escalera determinadas por las ofertas condicionadas enviadas por los participantes en el mercado</w:t>
        </w:r>
        <w:r w:rsidRPr="00E57593">
          <w:rPr>
            <w:spacing w:val="4"/>
          </w:rPr>
          <w:t xml:space="preserve">. </w:t>
        </w:r>
      </w:ins>
      <w:ins w:id="611" w:author="Comentarios tras la consulta del OS" w:date="2021-06-03T19:38:00Z">
        <w:r w:rsidR="00AF3A1F">
          <w:rPr>
            <w:spacing w:val="4"/>
          </w:rPr>
          <w:t xml:space="preserve">Si </w:t>
        </w:r>
        <w:r w:rsidR="00203478" w:rsidRPr="00203478">
          <w:rPr>
            <w:spacing w:val="4"/>
          </w:rPr>
          <w:t>en anteriores asignaciones se hubiera rechazado algún bloque indivisible o divisible con potencia mínima mayor que cero, estos bloques volverán a formar parte de la escalera.</w:t>
        </w:r>
      </w:ins>
    </w:p>
    <w:p w14:paraId="6FDF75D9" w14:textId="77777777" w:rsidR="00FD4A1E" w:rsidRPr="00E57593" w:rsidRDefault="00FD4A1E" w:rsidP="00FD4A1E">
      <w:pPr>
        <w:pStyle w:val="BodyText"/>
        <w:spacing w:before="120" w:after="0"/>
        <w:rPr>
          <w:ins w:id="612" w:author="Red Eléctrica" w:date="2020-12-13T21:42:00Z"/>
          <w:spacing w:val="4"/>
        </w:rPr>
      </w:pPr>
      <w:ins w:id="613" w:author="Red Eléctrica" w:date="2020-12-13T21:42:00Z">
        <w:r w:rsidRPr="00E57593">
          <w:rPr>
            <w:spacing w:val="4"/>
          </w:rPr>
          <w:t xml:space="preserve">En </w:t>
        </w:r>
        <w:r>
          <w:rPr>
            <w:spacing w:val="4"/>
          </w:rPr>
          <w:t xml:space="preserve">caso de que la activación directa en un determinado sentido no se produzca en el mismo sentido de una asignación anterior (programada o directa), se utilizará la escalera del sentido correspondiente desde el principio (no se producirán </w:t>
        </w:r>
        <w:proofErr w:type="spellStart"/>
        <w:r>
          <w:rPr>
            <w:spacing w:val="4"/>
          </w:rPr>
          <w:t>desasignaciones</w:t>
        </w:r>
        <w:proofErr w:type="spellEnd"/>
        <w:r>
          <w:rPr>
            <w:spacing w:val="4"/>
          </w:rPr>
          <w:t xml:space="preserve"> de lo asignado previamente), teniendo en cuenta que las ofertas de tipo programado no estarán disponibles para la asignación directa, además de las variaciones en la escalera determinadas por las ofertas condicionadas enviadas por los participantes en el mercado.</w:t>
        </w:r>
      </w:ins>
    </w:p>
    <w:p w14:paraId="6AB8EBE2" w14:textId="77777777" w:rsidR="00FD4A1E" w:rsidRPr="00230C60" w:rsidRDefault="00FD4A1E" w:rsidP="00FD4A1E">
      <w:pPr>
        <w:pStyle w:val="BodyText"/>
        <w:spacing w:before="120" w:after="0"/>
        <w:rPr>
          <w:ins w:id="614" w:author="Red Eléctrica" w:date="2020-12-13T21:42:00Z"/>
          <w:spacing w:val="4"/>
        </w:rPr>
      </w:pPr>
      <w:ins w:id="615" w:author="Red Eléctrica" w:date="2020-12-13T21:42:00Z">
        <w:r>
          <w:rPr>
            <w:lang w:val="es-ES"/>
          </w:rPr>
          <w:t xml:space="preserve">En caso de que el punto de corte corresponda con un bloque de tipo indivisible o con el bloque comprendido entre el cero y la potencia mínima de un bloque divisible, el </w:t>
        </w:r>
        <w:r w:rsidRPr="00230C60">
          <w:rPr>
            <w:spacing w:val="4"/>
          </w:rPr>
          <w:t>algoritmo seguirá los mismos criterios de asignación que para la activación programada.</w:t>
        </w:r>
      </w:ins>
    </w:p>
    <w:p w14:paraId="2AC00581" w14:textId="4BDD12D0" w:rsidR="00FD4A1E" w:rsidRPr="00230C60" w:rsidDel="00230C60" w:rsidRDefault="00FD4A1E" w:rsidP="00230C60">
      <w:pPr>
        <w:pStyle w:val="BodyText"/>
        <w:spacing w:before="120" w:after="0"/>
        <w:rPr>
          <w:del w:id="616" w:author="Red Eléctrica" w:date="2021-03-22T20:31:00Z"/>
          <w:spacing w:val="4"/>
        </w:rPr>
      </w:pPr>
      <w:ins w:id="617" w:author="Red Eléctrica" w:date="2020-12-13T21:42:00Z">
        <w:r>
          <w:rPr>
            <w:spacing w:val="4"/>
          </w:rPr>
          <w:t>Para cada asignación directa se obtendrá un precio de asignación de carácter provisional, quedando determinado el precio definitivo de las asignaciones directas en cada periodo de programación cuarto</w:t>
        </w:r>
      </w:ins>
      <w:ins w:id="618" w:author="Poza Sanchez, Elena" w:date="2021-03-26T13:39:00Z">
        <w:r w:rsidR="00C31619">
          <w:rPr>
            <w:spacing w:val="4"/>
          </w:rPr>
          <w:t xml:space="preserve"> </w:t>
        </w:r>
      </w:ins>
      <w:ins w:id="619" w:author="Red Eléctrica" w:date="2020-12-13T21:42:00Z">
        <w:del w:id="620" w:author="Poza Sanchez, Elena" w:date="2021-03-26T13:39:00Z">
          <w:r>
            <w:rPr>
              <w:spacing w:val="4"/>
            </w:rPr>
            <w:delText>-</w:delText>
          </w:r>
        </w:del>
        <w:r>
          <w:rPr>
            <w:spacing w:val="4"/>
          </w:rPr>
          <w:t>horario conforme a lo indicado en el apartado 10.1.2 de este procedimiento de operación, una vez finalizadas todas las asignaciones que afectan a cada periodo de programación</w:t>
        </w:r>
      </w:ins>
      <w:ins w:id="621" w:author="Poza Sanchez, Elena" w:date="2021-03-26T13:39:00Z">
        <w:r w:rsidR="00C31619">
          <w:rPr>
            <w:spacing w:val="4"/>
          </w:rPr>
          <w:t>.</w:t>
        </w:r>
      </w:ins>
    </w:p>
    <w:p w14:paraId="6BB0FF20" w14:textId="20085D8D" w:rsidR="00FA1F01" w:rsidRPr="00402D0D" w:rsidDel="00FD4A1E" w:rsidRDefault="00FA1F01" w:rsidP="00230C60">
      <w:pPr>
        <w:pStyle w:val="BodyText"/>
        <w:spacing w:before="120" w:after="0"/>
        <w:rPr>
          <w:del w:id="622" w:author="Red Eléctrica" w:date="2020-12-13T21:42:00Z"/>
          <w:spacing w:val="4"/>
        </w:rPr>
      </w:pPr>
      <w:del w:id="623" w:author="Red Eléctrica" w:date="2020-12-13T21:42:00Z">
        <w:r w:rsidRPr="00402D0D" w:rsidDel="00FD4A1E">
          <w:rPr>
            <w:spacing w:val="4"/>
          </w:rPr>
          <w:delText>Una vez establecidas las escaleras de terciaria a subir y a bajar</w:delText>
        </w:r>
        <w:r w:rsidR="00230E9A" w:rsidRPr="00402D0D" w:rsidDel="00FD4A1E">
          <w:rPr>
            <w:spacing w:val="4"/>
          </w:rPr>
          <w:delText>, e identificados las necesidades del sistema</w:delText>
        </w:r>
        <w:r w:rsidR="0055049D" w:rsidRPr="00402D0D" w:rsidDel="00FD4A1E">
          <w:rPr>
            <w:spacing w:val="4"/>
          </w:rPr>
          <w:delText xml:space="preserve"> en tiempo real</w:delText>
        </w:r>
        <w:r w:rsidR="00D0778D" w:rsidRPr="00402D0D" w:rsidDel="00FD4A1E">
          <w:rPr>
            <w:spacing w:val="4"/>
          </w:rPr>
          <w:delText>,</w:delText>
        </w:r>
        <w:r w:rsidRPr="00402D0D" w:rsidDel="00FD4A1E">
          <w:rPr>
            <w:spacing w:val="4"/>
          </w:rPr>
          <w:delText xml:space="preserve"> se procede a efectuar el proceso de asignación</w:delText>
        </w:r>
        <w:r w:rsidR="00230E9A" w:rsidRPr="00402D0D" w:rsidDel="00FD4A1E">
          <w:rPr>
            <w:spacing w:val="4"/>
          </w:rPr>
          <w:delText>, teniendo en cuenta las siguientes consideraciones:</w:delText>
        </w:r>
      </w:del>
    </w:p>
    <w:p w14:paraId="56948917" w14:textId="67C5A21B" w:rsidR="008B3D38" w:rsidRPr="00230C60" w:rsidDel="00FD4A1E" w:rsidRDefault="005D10AB" w:rsidP="00230C60">
      <w:pPr>
        <w:pStyle w:val="BodyText"/>
        <w:numPr>
          <w:ilvl w:val="0"/>
          <w:numId w:val="24"/>
        </w:numPr>
        <w:spacing w:before="120" w:after="0"/>
        <w:ind w:left="0"/>
        <w:rPr>
          <w:del w:id="624" w:author="Red Eléctrica" w:date="2020-12-13T21:42:00Z"/>
          <w:spacing w:val="4"/>
        </w:rPr>
      </w:pPr>
      <w:del w:id="625" w:author="Red Eléctrica" w:date="2020-12-13T21:42:00Z">
        <w:r w:rsidRPr="00230C60" w:rsidDel="00FD4A1E">
          <w:rPr>
            <w:spacing w:val="4"/>
          </w:rPr>
          <w:delText xml:space="preserve">En el caso de que </w:delText>
        </w:r>
        <w:r w:rsidR="00613322" w:rsidRPr="00230C60" w:rsidDel="00FD4A1E">
          <w:rPr>
            <w:spacing w:val="4"/>
          </w:rPr>
          <w:delText>previamente a una asignación, se hubiera realizado una asignación de reserva de regulación terciaria en sentido opuesto, tienen preferencia los bloques asignados anteriormente. Es decir, para ir en dirección contraria, siempre se desasigna lo que se hubiera asignado previamente antes de asignar nuevas ofertas en sentido opuesto.</w:delText>
        </w:r>
      </w:del>
    </w:p>
    <w:p w14:paraId="56948919" w14:textId="0BA77015" w:rsidR="008B3D38" w:rsidRPr="00230C60" w:rsidDel="00FD4A1E" w:rsidRDefault="00613322" w:rsidP="00230C60">
      <w:pPr>
        <w:pStyle w:val="BodyText"/>
        <w:numPr>
          <w:ilvl w:val="0"/>
          <w:numId w:val="24"/>
        </w:numPr>
        <w:spacing w:before="120" w:after="0"/>
        <w:ind w:left="0"/>
        <w:rPr>
          <w:del w:id="626" w:author="Red Eléctrica" w:date="2020-12-13T21:42:00Z"/>
          <w:spacing w:val="4"/>
        </w:rPr>
      </w:pPr>
      <w:del w:id="627" w:author="Red Eléctrica" w:date="2020-12-13T21:42:00Z">
        <w:r w:rsidRPr="00230C60" w:rsidDel="00FD4A1E">
          <w:rPr>
            <w:spacing w:val="4"/>
          </w:rPr>
          <w:delText>Una vez finalizada la asignación, se convierte la potencia asignada en el correspondiente redespacho en energía y se genera así la correspondiente asignación de energía de regulación terciaria.</w:delText>
        </w:r>
      </w:del>
    </w:p>
    <w:p w14:paraId="5694891A" w14:textId="51645E5A" w:rsidR="008B3D38" w:rsidRPr="00230C60" w:rsidDel="00FD4A1E" w:rsidRDefault="00613322" w:rsidP="00230C60">
      <w:pPr>
        <w:pStyle w:val="BodyText"/>
        <w:numPr>
          <w:ilvl w:val="0"/>
          <w:numId w:val="24"/>
        </w:numPr>
        <w:spacing w:before="120" w:after="0"/>
        <w:ind w:left="0"/>
        <w:rPr>
          <w:del w:id="628" w:author="Red Eléctrica" w:date="2020-12-13T21:42:00Z"/>
          <w:spacing w:val="4"/>
        </w:rPr>
      </w:pPr>
      <w:del w:id="629" w:author="Red Eléctrica" w:date="2020-12-13T21:42:00Z">
        <w:r w:rsidRPr="00230C60" w:rsidDel="00FD4A1E">
          <w:rPr>
            <w:spacing w:val="4"/>
          </w:rPr>
          <w:delText xml:space="preserve">El precio de la asignación de ofertas depende del </w:delText>
        </w:r>
        <w:r w:rsidR="0079128F" w:rsidRPr="00230C60" w:rsidDel="00FD4A1E">
          <w:rPr>
            <w:spacing w:val="4"/>
          </w:rPr>
          <w:delText xml:space="preserve">sentido </w:delText>
        </w:r>
        <w:r w:rsidRPr="00230C60" w:rsidDel="00FD4A1E">
          <w:rPr>
            <w:spacing w:val="4"/>
          </w:rPr>
          <w:delText xml:space="preserve">de </w:delText>
        </w:r>
        <w:r w:rsidR="0079128F" w:rsidRPr="00230C60" w:rsidDel="00FD4A1E">
          <w:rPr>
            <w:spacing w:val="4"/>
          </w:rPr>
          <w:delText xml:space="preserve">la </w:delText>
        </w:r>
        <w:r w:rsidRPr="00230C60" w:rsidDel="00FD4A1E">
          <w:rPr>
            <w:spacing w:val="4"/>
          </w:rPr>
          <w:delText>oferta. Así las asignaciones de los bloques que ofertan regulación terciaria a subir van asociadas al precio marginal de la reserva de regulación terciaria a subir, mientras que las de los bloques que ofertan regulación terciaria a bajar van asociadas al precio marginal de la reserva de regulación terciaria a bajar.</w:delText>
        </w:r>
      </w:del>
    </w:p>
    <w:p w14:paraId="501A7F25" w14:textId="6DE61677" w:rsidR="00F949DD" w:rsidRPr="00230C60" w:rsidDel="00FD4A1E" w:rsidRDefault="00613322" w:rsidP="00230C60">
      <w:pPr>
        <w:pStyle w:val="BodyText"/>
        <w:numPr>
          <w:ilvl w:val="0"/>
          <w:numId w:val="24"/>
        </w:numPr>
        <w:spacing w:before="120" w:after="0"/>
        <w:ind w:left="0"/>
        <w:rPr>
          <w:del w:id="630" w:author="Red Eléctrica" w:date="2020-12-13T21:42:00Z"/>
          <w:spacing w:val="4"/>
        </w:rPr>
      </w:pPr>
      <w:del w:id="631" w:author="Red Eléctrica" w:date="2020-12-13T21:42:00Z">
        <w:r w:rsidRPr="00230C60" w:rsidDel="00FD4A1E">
          <w:rPr>
            <w:spacing w:val="4"/>
          </w:rPr>
          <w:delText xml:space="preserve">Aunque dentro de un mismo período de programación se realicen varias sesiones de asignación de ofertas de reserva de regulación terciaria, sólo existirá en dicho período de programación un único precio marginal de regulación terciaria a subir (si se han asignado en dicho período de programación ofertas de regulación terciaria a subir) y otro de regulación terciaria a bajar (si se han asignado en dicho período de programación ofertas de regulación terciaria a bajar). </w:delText>
        </w:r>
      </w:del>
    </w:p>
    <w:p w14:paraId="5694891B" w14:textId="2073CE60" w:rsidR="008B3D38" w:rsidRPr="00230C60" w:rsidRDefault="00613322" w:rsidP="00230C60">
      <w:pPr>
        <w:pStyle w:val="BodyText"/>
        <w:spacing w:before="120" w:after="0"/>
        <w:rPr>
          <w:spacing w:val="4"/>
        </w:rPr>
      </w:pPr>
      <w:del w:id="632" w:author="Red Eléctrica" w:date="2020-12-13T21:42:00Z">
        <w:r w:rsidRPr="00230C60" w:rsidDel="00FD4A1E">
          <w:rPr>
            <w:spacing w:val="4"/>
          </w:rPr>
          <w:delText>Estos precios serán los extremos de las asignaciones de</w:delText>
        </w:r>
        <w:r w:rsidR="00826CC3" w:rsidRPr="00230C60" w:rsidDel="00FD4A1E">
          <w:rPr>
            <w:spacing w:val="4"/>
          </w:rPr>
          <w:delText xml:space="preserve"> </w:delText>
        </w:r>
        <w:r w:rsidRPr="00230C60" w:rsidDel="00FD4A1E">
          <w:rPr>
            <w:spacing w:val="4"/>
          </w:rPr>
          <w:delText xml:space="preserve">ofertas realizadas en dicho período de programación (oferta de precio más elevado, en el caso de la regulación terciaria a subir, y oferta de menor precio, en el caso de la regulación terciaria a bajar). Puede ocurrir que no haya precio marginal en algún sentido (subir o bajar), en el caso de que no haya sido preciso asignar ofertas de dicha escalera (escalera de terciaria a subir </w:delText>
        </w:r>
        <w:r w:rsidR="00D20364" w:rsidRPr="00230C60" w:rsidDel="00FD4A1E">
          <w:rPr>
            <w:spacing w:val="4"/>
          </w:rPr>
          <w:delText>o</w:delText>
        </w:r>
        <w:r w:rsidRPr="00230C60" w:rsidDel="00FD4A1E">
          <w:rPr>
            <w:spacing w:val="4"/>
          </w:rPr>
          <w:delText xml:space="preserve"> a bajar), al haber existido únicamente asignaciones y desasignaciones de ofertas en la escalera de regulación terciaria contraria</w:delText>
        </w:r>
      </w:del>
      <w:r w:rsidRPr="00230C60">
        <w:rPr>
          <w:spacing w:val="4"/>
        </w:rPr>
        <w:t>.</w:t>
      </w:r>
    </w:p>
    <w:sectPr w:rsidR="008B3D38" w:rsidRPr="00230C60" w:rsidSect="007D2FAE">
      <w:headerReference w:type="even" r:id="rId11"/>
      <w:headerReference w:type="default" r:id="rId12"/>
      <w:footerReference w:type="even" r:id="rId13"/>
      <w:footerReference w:type="default" r:id="rId14"/>
      <w:headerReference w:type="first" r:id="rId15"/>
      <w:footerReference w:type="first" r:id="rId16"/>
      <w:pgSz w:w="11906" w:h="16840"/>
      <w:pgMar w:top="1417" w:right="1701" w:bottom="1417" w:left="1701" w:header="61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83D5C" w14:textId="77777777" w:rsidR="0023318E" w:rsidRDefault="0023318E" w:rsidP="0070442C">
      <w:r>
        <w:separator/>
      </w:r>
    </w:p>
  </w:endnote>
  <w:endnote w:type="continuationSeparator" w:id="0">
    <w:p w14:paraId="06BDB6AA" w14:textId="77777777" w:rsidR="0023318E" w:rsidRDefault="0023318E" w:rsidP="0070442C">
      <w:r>
        <w:continuationSeparator/>
      </w:r>
    </w:p>
  </w:endnote>
  <w:endnote w:type="continuationNotice" w:id="1">
    <w:p w14:paraId="498650DA" w14:textId="77777777" w:rsidR="0023318E" w:rsidRDefault="0023318E" w:rsidP="007044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rlow Semi Condensed">
    <w:charset w:val="00"/>
    <w:family w:val="auto"/>
    <w:pitch w:val="variable"/>
    <w:sig w:usb0="00000007" w:usb1="00000000" w:usb2="00000000" w:usb3="00000000" w:csb0="00000093" w:csb1="00000000"/>
  </w:font>
  <w:font w:name="MS Mincho">
    <w:altName w:val="ＭＳ 明朝"/>
    <w:panose1 w:val="02020609040205080304"/>
    <w:charset w:val="80"/>
    <w:family w:val="roman"/>
    <w:pitch w:val="fixed"/>
    <w:sig w:usb0="00000001" w:usb1="08070000" w:usb2="00000010" w:usb3="00000000" w:csb0="00020000" w:csb1="00000000"/>
  </w:font>
  <w:font w:name="LFNOJD+Arial">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6943A" w14:textId="77777777" w:rsidR="00CD4516" w:rsidRDefault="00CD45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7331667"/>
      <w:docPartObj>
        <w:docPartGallery w:val="Page Numbers (Bottom of Page)"/>
        <w:docPartUnique/>
      </w:docPartObj>
    </w:sdtPr>
    <w:sdtContent>
      <w:p w14:paraId="21E477E5" w14:textId="0B70625C" w:rsidR="00CD4516" w:rsidRDefault="00CD4516">
        <w:pPr>
          <w:pStyle w:val="Footer"/>
          <w:jc w:val="right"/>
        </w:pPr>
        <w:r>
          <w:fldChar w:fldCharType="begin"/>
        </w:r>
        <w:r>
          <w:instrText>PAGE   \* MERGEFORMAT</w:instrText>
        </w:r>
        <w:r>
          <w:fldChar w:fldCharType="separate"/>
        </w:r>
        <w:r w:rsidR="00B411FE" w:rsidRPr="00B411FE">
          <w:rPr>
            <w:noProof/>
            <w:lang w:val="es-ES"/>
          </w:rPr>
          <w:t>3</w:t>
        </w:r>
        <w:r>
          <w:fldChar w:fldCharType="end"/>
        </w:r>
      </w:p>
    </w:sdtContent>
  </w:sdt>
  <w:p w14:paraId="5F3D3993" w14:textId="77777777" w:rsidR="00CD4516" w:rsidRDefault="00CD45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91D43" w14:textId="77777777" w:rsidR="00CD4516" w:rsidRDefault="00CD4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DD99B3" w14:textId="77777777" w:rsidR="0023318E" w:rsidRDefault="0023318E" w:rsidP="0070442C">
      <w:r>
        <w:separator/>
      </w:r>
    </w:p>
  </w:footnote>
  <w:footnote w:type="continuationSeparator" w:id="0">
    <w:p w14:paraId="6556B037" w14:textId="77777777" w:rsidR="0023318E" w:rsidRDefault="0023318E" w:rsidP="0070442C">
      <w:r>
        <w:continuationSeparator/>
      </w:r>
    </w:p>
  </w:footnote>
  <w:footnote w:type="continuationNotice" w:id="1">
    <w:p w14:paraId="769B79CD" w14:textId="77777777" w:rsidR="0023318E" w:rsidRDefault="0023318E" w:rsidP="007044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19EA4" w14:textId="77777777" w:rsidR="00CD4516" w:rsidRDefault="00CD45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48922" w14:textId="77777777" w:rsidR="008046C2" w:rsidRDefault="008046C2" w:rsidP="0070442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42E6E" w14:textId="77777777" w:rsidR="00CD4516" w:rsidRDefault="00CD45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70A0C"/>
    <w:multiLevelType w:val="hybridMultilevel"/>
    <w:tmpl w:val="48C65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F7E61"/>
    <w:multiLevelType w:val="multilevel"/>
    <w:tmpl w:val="880E1FD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6F32696"/>
    <w:multiLevelType w:val="hybridMultilevel"/>
    <w:tmpl w:val="0D3C22A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252546F0"/>
    <w:multiLevelType w:val="hybridMultilevel"/>
    <w:tmpl w:val="E5E8A2E0"/>
    <w:lvl w:ilvl="0" w:tplc="DCA666D2">
      <w:start w:val="1"/>
      <w:numFmt w:val="bullet"/>
      <w:pStyle w:val="Heading3"/>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15:restartNumberingAfterBreak="0">
    <w:nsid w:val="28405FEA"/>
    <w:multiLevelType w:val="multilevel"/>
    <w:tmpl w:val="9F1A4778"/>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41B6E"/>
    <w:multiLevelType w:val="hybridMultilevel"/>
    <w:tmpl w:val="1E78570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D57611C"/>
    <w:multiLevelType w:val="hybridMultilevel"/>
    <w:tmpl w:val="874853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8EE1928"/>
    <w:multiLevelType w:val="multilevel"/>
    <w:tmpl w:val="6744394A"/>
    <w:lvl w:ilvl="0">
      <w:start w:val="3"/>
      <w:numFmt w:val="decimal"/>
      <w:lvlText w:val="%1"/>
      <w:lvlJc w:val="left"/>
      <w:pPr>
        <w:ind w:left="6031" w:hanging="360"/>
      </w:pPr>
      <w:rPr>
        <w:rFonts w:hint="default"/>
      </w:rPr>
    </w:lvl>
    <w:lvl w:ilvl="1">
      <w:start w:val="1"/>
      <w:numFmt w:val="decimal"/>
      <w:pStyle w:val="Heading2"/>
      <w:lvlText w:val="%1.%2"/>
      <w:lvlJc w:val="left"/>
      <w:pPr>
        <w:ind w:left="2704" w:hanging="360"/>
      </w:pPr>
      <w:rPr>
        <w:rFonts w:hint="default"/>
      </w:rPr>
    </w:lvl>
    <w:lvl w:ilvl="2">
      <w:start w:val="1"/>
      <w:numFmt w:val="decimal"/>
      <w:lvlText w:val="%1.%2.%3"/>
      <w:lvlJc w:val="left"/>
      <w:pPr>
        <w:ind w:left="5408" w:hanging="720"/>
      </w:pPr>
      <w:rPr>
        <w:rFonts w:hint="default"/>
      </w:rPr>
    </w:lvl>
    <w:lvl w:ilvl="3">
      <w:start w:val="1"/>
      <w:numFmt w:val="decimal"/>
      <w:lvlText w:val="%1.%2.%3.%4"/>
      <w:lvlJc w:val="left"/>
      <w:pPr>
        <w:ind w:left="7752" w:hanging="720"/>
      </w:pPr>
      <w:rPr>
        <w:rFonts w:hint="default"/>
      </w:rPr>
    </w:lvl>
    <w:lvl w:ilvl="4">
      <w:start w:val="1"/>
      <w:numFmt w:val="decimal"/>
      <w:lvlText w:val="%1.%2.%3.%4.%5"/>
      <w:lvlJc w:val="left"/>
      <w:pPr>
        <w:ind w:left="10456" w:hanging="1080"/>
      </w:pPr>
      <w:rPr>
        <w:rFonts w:hint="default"/>
      </w:rPr>
    </w:lvl>
    <w:lvl w:ilvl="5">
      <w:start w:val="1"/>
      <w:numFmt w:val="decimal"/>
      <w:lvlText w:val="%1.%2.%3.%4.%5.%6"/>
      <w:lvlJc w:val="left"/>
      <w:pPr>
        <w:ind w:left="12800" w:hanging="1080"/>
      </w:pPr>
      <w:rPr>
        <w:rFonts w:hint="default"/>
      </w:rPr>
    </w:lvl>
    <w:lvl w:ilvl="6">
      <w:start w:val="1"/>
      <w:numFmt w:val="decimal"/>
      <w:lvlText w:val="%1.%2.%3.%4.%5.%6.%7"/>
      <w:lvlJc w:val="left"/>
      <w:pPr>
        <w:ind w:left="15504" w:hanging="1440"/>
      </w:pPr>
      <w:rPr>
        <w:rFonts w:hint="default"/>
      </w:rPr>
    </w:lvl>
    <w:lvl w:ilvl="7">
      <w:start w:val="1"/>
      <w:numFmt w:val="decimal"/>
      <w:lvlText w:val="%1.%2.%3.%4.%5.%6.%7.%8"/>
      <w:lvlJc w:val="left"/>
      <w:pPr>
        <w:ind w:left="17848" w:hanging="1440"/>
      </w:pPr>
      <w:rPr>
        <w:rFonts w:hint="default"/>
      </w:rPr>
    </w:lvl>
    <w:lvl w:ilvl="8">
      <w:start w:val="1"/>
      <w:numFmt w:val="decimal"/>
      <w:lvlText w:val="%1.%2.%3.%4.%5.%6.%7.%8.%9"/>
      <w:lvlJc w:val="left"/>
      <w:pPr>
        <w:ind w:left="20552" w:hanging="1800"/>
      </w:pPr>
      <w:rPr>
        <w:rFonts w:hint="default"/>
      </w:rPr>
    </w:lvl>
  </w:abstractNum>
  <w:abstractNum w:abstractNumId="8" w15:restartNumberingAfterBreak="0">
    <w:nsid w:val="4C580037"/>
    <w:multiLevelType w:val="hybridMultilevel"/>
    <w:tmpl w:val="E72645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12379E3"/>
    <w:multiLevelType w:val="hybridMultilevel"/>
    <w:tmpl w:val="B6648A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82A1B4A"/>
    <w:multiLevelType w:val="hybridMultilevel"/>
    <w:tmpl w:val="7CC87C32"/>
    <w:lvl w:ilvl="0" w:tplc="22CEA55A">
      <w:start w:val="1"/>
      <w:numFmt w:val="lowerLetter"/>
      <w:pStyle w:val="Heading4"/>
      <w:lvlText w:val="%1)"/>
      <w:lvlJc w:val="left"/>
      <w:pPr>
        <w:ind w:left="910" w:hanging="360"/>
      </w:pPr>
      <w:rPr>
        <w:rFonts w:hint="default"/>
      </w:rPr>
    </w:lvl>
    <w:lvl w:ilvl="1" w:tplc="0C0A0019" w:tentative="1">
      <w:start w:val="1"/>
      <w:numFmt w:val="lowerLetter"/>
      <w:lvlText w:val="%2."/>
      <w:lvlJc w:val="left"/>
      <w:pPr>
        <w:ind w:left="1270" w:hanging="360"/>
      </w:pPr>
    </w:lvl>
    <w:lvl w:ilvl="2" w:tplc="0C0A001B" w:tentative="1">
      <w:start w:val="1"/>
      <w:numFmt w:val="lowerRoman"/>
      <w:lvlText w:val="%3."/>
      <w:lvlJc w:val="right"/>
      <w:pPr>
        <w:ind w:left="1990" w:hanging="180"/>
      </w:pPr>
    </w:lvl>
    <w:lvl w:ilvl="3" w:tplc="0C0A000F" w:tentative="1">
      <w:start w:val="1"/>
      <w:numFmt w:val="decimal"/>
      <w:lvlText w:val="%4."/>
      <w:lvlJc w:val="left"/>
      <w:pPr>
        <w:ind w:left="2710" w:hanging="360"/>
      </w:pPr>
    </w:lvl>
    <w:lvl w:ilvl="4" w:tplc="0C0A0019" w:tentative="1">
      <w:start w:val="1"/>
      <w:numFmt w:val="lowerLetter"/>
      <w:lvlText w:val="%5."/>
      <w:lvlJc w:val="left"/>
      <w:pPr>
        <w:ind w:left="3430" w:hanging="360"/>
      </w:pPr>
    </w:lvl>
    <w:lvl w:ilvl="5" w:tplc="0C0A001B" w:tentative="1">
      <w:start w:val="1"/>
      <w:numFmt w:val="lowerRoman"/>
      <w:lvlText w:val="%6."/>
      <w:lvlJc w:val="right"/>
      <w:pPr>
        <w:ind w:left="4150" w:hanging="180"/>
      </w:pPr>
    </w:lvl>
    <w:lvl w:ilvl="6" w:tplc="0C0A000F" w:tentative="1">
      <w:start w:val="1"/>
      <w:numFmt w:val="decimal"/>
      <w:lvlText w:val="%7."/>
      <w:lvlJc w:val="left"/>
      <w:pPr>
        <w:ind w:left="4870" w:hanging="360"/>
      </w:pPr>
    </w:lvl>
    <w:lvl w:ilvl="7" w:tplc="0C0A0019" w:tentative="1">
      <w:start w:val="1"/>
      <w:numFmt w:val="lowerLetter"/>
      <w:lvlText w:val="%8."/>
      <w:lvlJc w:val="left"/>
      <w:pPr>
        <w:ind w:left="5590" w:hanging="360"/>
      </w:pPr>
    </w:lvl>
    <w:lvl w:ilvl="8" w:tplc="0C0A001B" w:tentative="1">
      <w:start w:val="1"/>
      <w:numFmt w:val="lowerRoman"/>
      <w:lvlText w:val="%9."/>
      <w:lvlJc w:val="right"/>
      <w:pPr>
        <w:ind w:left="6310" w:hanging="180"/>
      </w:pPr>
    </w:lvl>
  </w:abstractNum>
  <w:abstractNum w:abstractNumId="11" w15:restartNumberingAfterBreak="0">
    <w:nsid w:val="5A036F40"/>
    <w:multiLevelType w:val="multilevel"/>
    <w:tmpl w:val="2EEC7944"/>
    <w:lvl w:ilvl="0">
      <w:start w:val="1"/>
      <w:numFmt w:val="decimal"/>
      <w:pStyle w:val="Heading1"/>
      <w:lvlText w:val="%1."/>
      <w:lvlJc w:val="left"/>
      <w:pPr>
        <w:ind w:left="51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ind w:left="2719" w:hanging="375"/>
      </w:pPr>
    </w:lvl>
    <w:lvl w:ilvl="2">
      <w:start w:val="1"/>
      <w:numFmt w:val="decimal"/>
      <w:lvlText w:val="%1.%2.%3"/>
      <w:lvlJc w:val="left"/>
      <w:pPr>
        <w:ind w:left="4688" w:hanging="720"/>
      </w:pPr>
    </w:lvl>
    <w:lvl w:ilvl="3">
      <w:start w:val="1"/>
      <w:numFmt w:val="decimal"/>
      <w:lvlText w:val="%1.%2.%3.%4"/>
      <w:lvlJc w:val="left"/>
      <w:pPr>
        <w:ind w:left="6312" w:hanging="720"/>
      </w:pPr>
    </w:lvl>
    <w:lvl w:ilvl="4">
      <w:start w:val="1"/>
      <w:numFmt w:val="decimal"/>
      <w:lvlText w:val="%1.%2.%3.%4.%5"/>
      <w:lvlJc w:val="left"/>
      <w:pPr>
        <w:ind w:left="8296" w:hanging="1080"/>
      </w:pPr>
    </w:lvl>
    <w:lvl w:ilvl="5">
      <w:start w:val="1"/>
      <w:numFmt w:val="decimal"/>
      <w:lvlText w:val="%1.%2.%3.%4.%5.%6"/>
      <w:lvlJc w:val="left"/>
      <w:pPr>
        <w:ind w:left="9920" w:hanging="1080"/>
      </w:pPr>
    </w:lvl>
    <w:lvl w:ilvl="6">
      <w:start w:val="1"/>
      <w:numFmt w:val="decimal"/>
      <w:lvlText w:val="%1.%2.%3.%4.%5.%6.%7"/>
      <w:lvlJc w:val="left"/>
      <w:pPr>
        <w:ind w:left="11904" w:hanging="1440"/>
      </w:pPr>
    </w:lvl>
    <w:lvl w:ilvl="7">
      <w:start w:val="1"/>
      <w:numFmt w:val="decimal"/>
      <w:lvlText w:val="%1.%2.%3.%4.%5.%6.%7.%8"/>
      <w:lvlJc w:val="left"/>
      <w:pPr>
        <w:ind w:left="13528" w:hanging="1440"/>
      </w:pPr>
    </w:lvl>
    <w:lvl w:ilvl="8">
      <w:start w:val="1"/>
      <w:numFmt w:val="decimal"/>
      <w:lvlText w:val="%1.%2.%3.%4.%5.%6.%7.%8.%9"/>
      <w:lvlJc w:val="left"/>
      <w:pPr>
        <w:ind w:left="15512" w:hanging="1800"/>
      </w:pPr>
    </w:lvl>
  </w:abstractNum>
  <w:abstractNum w:abstractNumId="12" w15:restartNumberingAfterBreak="0">
    <w:nsid w:val="5B3C626C"/>
    <w:multiLevelType w:val="hybridMultilevel"/>
    <w:tmpl w:val="8F8A2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801B98"/>
    <w:multiLevelType w:val="multilevel"/>
    <w:tmpl w:val="880E1FD2"/>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3455D25"/>
    <w:multiLevelType w:val="hybridMultilevel"/>
    <w:tmpl w:val="86D62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0539BA"/>
    <w:multiLevelType w:val="hybridMultilevel"/>
    <w:tmpl w:val="8BB62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ED1485"/>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1"/>
  </w:num>
  <w:num w:numId="2">
    <w:abstractNumId w:val="7"/>
  </w:num>
  <w:num w:numId="3">
    <w:abstractNumId w:val="10"/>
  </w:num>
  <w:num w:numId="4">
    <w:abstractNumId w:val="3"/>
  </w:num>
  <w:num w:numId="5">
    <w:abstractNumId w:val="4"/>
  </w:num>
  <w:num w:numId="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1"/>
  </w:num>
  <w:num w:numId="16">
    <w:abstractNumId w:val="11"/>
  </w:num>
  <w:num w:numId="17">
    <w:abstractNumId w:val="11"/>
  </w:num>
  <w:num w:numId="18">
    <w:abstractNumId w:val="11"/>
  </w:num>
  <w:num w:numId="19">
    <w:abstractNumId w:val="3"/>
  </w:num>
  <w:num w:numId="20">
    <w:abstractNumId w:val="3"/>
  </w:num>
  <w:num w:numId="21">
    <w:abstractNumId w:val="1"/>
  </w:num>
  <w:num w:numId="22">
    <w:abstractNumId w:val="6"/>
  </w:num>
  <w:num w:numId="23">
    <w:abstractNumId w:val="3"/>
  </w:num>
  <w:num w:numId="24">
    <w:abstractNumId w:val="8"/>
  </w:num>
  <w:num w:numId="25">
    <w:abstractNumId w:val="2"/>
  </w:num>
  <w:num w:numId="26">
    <w:abstractNumId w:val="3"/>
  </w:num>
  <w:num w:numId="27">
    <w:abstractNumId w:val="3"/>
  </w:num>
  <w:num w:numId="28">
    <w:abstractNumId w:val="5"/>
  </w:num>
  <w:num w:numId="29">
    <w:abstractNumId w:val="14"/>
  </w:num>
  <w:num w:numId="30">
    <w:abstractNumId w:val="15"/>
  </w:num>
  <w:num w:numId="31">
    <w:abstractNumId w:val="0"/>
  </w:num>
  <w:num w:numId="32">
    <w:abstractNumId w:val="3"/>
  </w:num>
  <w:num w:numId="33">
    <w:abstractNumId w:val="9"/>
  </w:num>
  <w:num w:numId="34">
    <w:abstractNumId w:val="3"/>
  </w:num>
  <w:num w:numId="35">
    <w:abstractNumId w:val="3"/>
  </w:num>
  <w:num w:numId="36">
    <w:abstractNumId w:val="12"/>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D38"/>
    <w:rsid w:val="0000005A"/>
    <w:rsid w:val="00006B6B"/>
    <w:rsid w:val="00011000"/>
    <w:rsid w:val="00015221"/>
    <w:rsid w:val="00020684"/>
    <w:rsid w:val="00021BCC"/>
    <w:rsid w:val="00023472"/>
    <w:rsid w:val="000260F8"/>
    <w:rsid w:val="00027EF9"/>
    <w:rsid w:val="00031591"/>
    <w:rsid w:val="0003581D"/>
    <w:rsid w:val="00037592"/>
    <w:rsid w:val="00043E2B"/>
    <w:rsid w:val="00045A2D"/>
    <w:rsid w:val="00047A69"/>
    <w:rsid w:val="000500EF"/>
    <w:rsid w:val="00052B88"/>
    <w:rsid w:val="00053032"/>
    <w:rsid w:val="00053C51"/>
    <w:rsid w:val="00053DD2"/>
    <w:rsid w:val="00054797"/>
    <w:rsid w:val="000547D0"/>
    <w:rsid w:val="00055D99"/>
    <w:rsid w:val="000601FD"/>
    <w:rsid w:val="0006067E"/>
    <w:rsid w:val="00061EE7"/>
    <w:rsid w:val="00070B75"/>
    <w:rsid w:val="00072AAA"/>
    <w:rsid w:val="000741DE"/>
    <w:rsid w:val="000745E1"/>
    <w:rsid w:val="00075523"/>
    <w:rsid w:val="000763B2"/>
    <w:rsid w:val="0007782E"/>
    <w:rsid w:val="0008066F"/>
    <w:rsid w:val="00080A97"/>
    <w:rsid w:val="00081F89"/>
    <w:rsid w:val="0008247D"/>
    <w:rsid w:val="00083205"/>
    <w:rsid w:val="000860B0"/>
    <w:rsid w:val="00086C38"/>
    <w:rsid w:val="00094A0B"/>
    <w:rsid w:val="000A22A5"/>
    <w:rsid w:val="000A6570"/>
    <w:rsid w:val="000B297F"/>
    <w:rsid w:val="000B2F3B"/>
    <w:rsid w:val="000B350B"/>
    <w:rsid w:val="000B44B9"/>
    <w:rsid w:val="000B6467"/>
    <w:rsid w:val="000C0102"/>
    <w:rsid w:val="000C2102"/>
    <w:rsid w:val="000C36AD"/>
    <w:rsid w:val="000C6994"/>
    <w:rsid w:val="000C78A5"/>
    <w:rsid w:val="000D28F2"/>
    <w:rsid w:val="000D534F"/>
    <w:rsid w:val="000D5FAA"/>
    <w:rsid w:val="000D61DB"/>
    <w:rsid w:val="000D6C05"/>
    <w:rsid w:val="000D70E0"/>
    <w:rsid w:val="000D75B5"/>
    <w:rsid w:val="000E0E64"/>
    <w:rsid w:val="000E30A4"/>
    <w:rsid w:val="000E31A8"/>
    <w:rsid w:val="000E5C24"/>
    <w:rsid w:val="000E608E"/>
    <w:rsid w:val="000E6C06"/>
    <w:rsid w:val="000E7720"/>
    <w:rsid w:val="000F0A45"/>
    <w:rsid w:val="000F3347"/>
    <w:rsid w:val="000F3607"/>
    <w:rsid w:val="000F540F"/>
    <w:rsid w:val="00100B77"/>
    <w:rsid w:val="00100BA7"/>
    <w:rsid w:val="00101F73"/>
    <w:rsid w:val="00104517"/>
    <w:rsid w:val="001122B4"/>
    <w:rsid w:val="00112A86"/>
    <w:rsid w:val="00112D73"/>
    <w:rsid w:val="00115C18"/>
    <w:rsid w:val="00116A3B"/>
    <w:rsid w:val="0011749C"/>
    <w:rsid w:val="00122680"/>
    <w:rsid w:val="0012427A"/>
    <w:rsid w:val="00125A70"/>
    <w:rsid w:val="001270AA"/>
    <w:rsid w:val="0012722A"/>
    <w:rsid w:val="0013228F"/>
    <w:rsid w:val="00133D20"/>
    <w:rsid w:val="0013521F"/>
    <w:rsid w:val="00136F8C"/>
    <w:rsid w:val="001413BD"/>
    <w:rsid w:val="00142014"/>
    <w:rsid w:val="00144829"/>
    <w:rsid w:val="00146115"/>
    <w:rsid w:val="001472E0"/>
    <w:rsid w:val="00150B99"/>
    <w:rsid w:val="00152744"/>
    <w:rsid w:val="00152827"/>
    <w:rsid w:val="00152836"/>
    <w:rsid w:val="001529EC"/>
    <w:rsid w:val="00153772"/>
    <w:rsid w:val="00153DD5"/>
    <w:rsid w:val="001544EB"/>
    <w:rsid w:val="00162B28"/>
    <w:rsid w:val="0016351B"/>
    <w:rsid w:val="00166D66"/>
    <w:rsid w:val="00167CA1"/>
    <w:rsid w:val="00172209"/>
    <w:rsid w:val="00172559"/>
    <w:rsid w:val="001732C4"/>
    <w:rsid w:val="00173505"/>
    <w:rsid w:val="001736E7"/>
    <w:rsid w:val="001761FB"/>
    <w:rsid w:val="0017732F"/>
    <w:rsid w:val="00182C2B"/>
    <w:rsid w:val="00183219"/>
    <w:rsid w:val="00187364"/>
    <w:rsid w:val="00190597"/>
    <w:rsid w:val="00192B60"/>
    <w:rsid w:val="00196663"/>
    <w:rsid w:val="001A4570"/>
    <w:rsid w:val="001A4C76"/>
    <w:rsid w:val="001A610D"/>
    <w:rsid w:val="001A6CE2"/>
    <w:rsid w:val="001B003A"/>
    <w:rsid w:val="001B1668"/>
    <w:rsid w:val="001B2673"/>
    <w:rsid w:val="001B40C3"/>
    <w:rsid w:val="001B44E4"/>
    <w:rsid w:val="001B5278"/>
    <w:rsid w:val="001B5894"/>
    <w:rsid w:val="001B5B05"/>
    <w:rsid w:val="001B7FF2"/>
    <w:rsid w:val="001C38A4"/>
    <w:rsid w:val="001C4A47"/>
    <w:rsid w:val="001C5082"/>
    <w:rsid w:val="001C5099"/>
    <w:rsid w:val="001C7A9F"/>
    <w:rsid w:val="001D1D1C"/>
    <w:rsid w:val="001D56E2"/>
    <w:rsid w:val="001D6888"/>
    <w:rsid w:val="001E43A6"/>
    <w:rsid w:val="001E4843"/>
    <w:rsid w:val="001E5E2F"/>
    <w:rsid w:val="001E7EC7"/>
    <w:rsid w:val="001F035B"/>
    <w:rsid w:val="001F058E"/>
    <w:rsid w:val="001F3548"/>
    <w:rsid w:val="001F3F9B"/>
    <w:rsid w:val="001F4CA8"/>
    <w:rsid w:val="001F4D7D"/>
    <w:rsid w:val="001F7F6F"/>
    <w:rsid w:val="002024CB"/>
    <w:rsid w:val="0020341A"/>
    <w:rsid w:val="00203478"/>
    <w:rsid w:val="00203858"/>
    <w:rsid w:val="00203A61"/>
    <w:rsid w:val="002057F5"/>
    <w:rsid w:val="00206FD8"/>
    <w:rsid w:val="00207B96"/>
    <w:rsid w:val="00210BDE"/>
    <w:rsid w:val="0021283D"/>
    <w:rsid w:val="0021381A"/>
    <w:rsid w:val="00215008"/>
    <w:rsid w:val="002164E6"/>
    <w:rsid w:val="0021664A"/>
    <w:rsid w:val="00221A3D"/>
    <w:rsid w:val="00221FA4"/>
    <w:rsid w:val="002240EC"/>
    <w:rsid w:val="0022621E"/>
    <w:rsid w:val="00226BD2"/>
    <w:rsid w:val="00226EF6"/>
    <w:rsid w:val="00227984"/>
    <w:rsid w:val="00230C60"/>
    <w:rsid w:val="00230E9A"/>
    <w:rsid w:val="002317B4"/>
    <w:rsid w:val="00232DC6"/>
    <w:rsid w:val="0023318E"/>
    <w:rsid w:val="00233478"/>
    <w:rsid w:val="00233652"/>
    <w:rsid w:val="002412A1"/>
    <w:rsid w:val="0024168C"/>
    <w:rsid w:val="002455FA"/>
    <w:rsid w:val="00245A9C"/>
    <w:rsid w:val="00250D64"/>
    <w:rsid w:val="00252A71"/>
    <w:rsid w:val="00252A9E"/>
    <w:rsid w:val="00252BCE"/>
    <w:rsid w:val="002552C5"/>
    <w:rsid w:val="00256D04"/>
    <w:rsid w:val="00257D59"/>
    <w:rsid w:val="0026083B"/>
    <w:rsid w:val="00260CC7"/>
    <w:rsid w:val="00264AD8"/>
    <w:rsid w:val="0026578D"/>
    <w:rsid w:val="0026634D"/>
    <w:rsid w:val="00273728"/>
    <w:rsid w:val="00276603"/>
    <w:rsid w:val="00276A00"/>
    <w:rsid w:val="0028099B"/>
    <w:rsid w:val="00283C5E"/>
    <w:rsid w:val="00287B8C"/>
    <w:rsid w:val="00293096"/>
    <w:rsid w:val="002959AB"/>
    <w:rsid w:val="00297C2C"/>
    <w:rsid w:val="002A4E94"/>
    <w:rsid w:val="002A5F97"/>
    <w:rsid w:val="002A6723"/>
    <w:rsid w:val="002A7030"/>
    <w:rsid w:val="002B57D8"/>
    <w:rsid w:val="002B6B10"/>
    <w:rsid w:val="002B6DA7"/>
    <w:rsid w:val="002B7C72"/>
    <w:rsid w:val="002C0E35"/>
    <w:rsid w:val="002C15E1"/>
    <w:rsid w:val="002C2A4C"/>
    <w:rsid w:val="002C34A3"/>
    <w:rsid w:val="002C4698"/>
    <w:rsid w:val="002C4AC0"/>
    <w:rsid w:val="002C55E6"/>
    <w:rsid w:val="002C5E8C"/>
    <w:rsid w:val="002D13F6"/>
    <w:rsid w:val="002D1BC7"/>
    <w:rsid w:val="002D3A19"/>
    <w:rsid w:val="002D48D6"/>
    <w:rsid w:val="002D49AD"/>
    <w:rsid w:val="002D6DCC"/>
    <w:rsid w:val="002D7388"/>
    <w:rsid w:val="002D73EA"/>
    <w:rsid w:val="002E0537"/>
    <w:rsid w:val="002E5271"/>
    <w:rsid w:val="002F20B8"/>
    <w:rsid w:val="002F35CF"/>
    <w:rsid w:val="002F3B54"/>
    <w:rsid w:val="002F461A"/>
    <w:rsid w:val="002F610E"/>
    <w:rsid w:val="002F64AC"/>
    <w:rsid w:val="002F661A"/>
    <w:rsid w:val="002F6641"/>
    <w:rsid w:val="00300DFD"/>
    <w:rsid w:val="0030282D"/>
    <w:rsid w:val="0030315D"/>
    <w:rsid w:val="00303AEF"/>
    <w:rsid w:val="00303EFC"/>
    <w:rsid w:val="0030521D"/>
    <w:rsid w:val="00306AA0"/>
    <w:rsid w:val="00307A5B"/>
    <w:rsid w:val="00310A90"/>
    <w:rsid w:val="00310F11"/>
    <w:rsid w:val="00310FD4"/>
    <w:rsid w:val="00313CC3"/>
    <w:rsid w:val="00313E86"/>
    <w:rsid w:val="00314022"/>
    <w:rsid w:val="003173CB"/>
    <w:rsid w:val="00317697"/>
    <w:rsid w:val="00320A00"/>
    <w:rsid w:val="00321352"/>
    <w:rsid w:val="00321F09"/>
    <w:rsid w:val="003223AF"/>
    <w:rsid w:val="00326321"/>
    <w:rsid w:val="00331260"/>
    <w:rsid w:val="00334CB0"/>
    <w:rsid w:val="00337148"/>
    <w:rsid w:val="00340152"/>
    <w:rsid w:val="003421FA"/>
    <w:rsid w:val="00343377"/>
    <w:rsid w:val="00344A5F"/>
    <w:rsid w:val="0034603F"/>
    <w:rsid w:val="00346177"/>
    <w:rsid w:val="00346B8D"/>
    <w:rsid w:val="0034780C"/>
    <w:rsid w:val="003479F7"/>
    <w:rsid w:val="00353135"/>
    <w:rsid w:val="0035431D"/>
    <w:rsid w:val="00355369"/>
    <w:rsid w:val="00357EB7"/>
    <w:rsid w:val="00360584"/>
    <w:rsid w:val="003607D9"/>
    <w:rsid w:val="003613AB"/>
    <w:rsid w:val="00362DBF"/>
    <w:rsid w:val="00363002"/>
    <w:rsid w:val="00364D9B"/>
    <w:rsid w:val="003657EA"/>
    <w:rsid w:val="0037192D"/>
    <w:rsid w:val="00372D58"/>
    <w:rsid w:val="00373BE1"/>
    <w:rsid w:val="00373C40"/>
    <w:rsid w:val="003809B6"/>
    <w:rsid w:val="00382B18"/>
    <w:rsid w:val="00386CD8"/>
    <w:rsid w:val="00387D2E"/>
    <w:rsid w:val="003907CC"/>
    <w:rsid w:val="00390AF1"/>
    <w:rsid w:val="00391641"/>
    <w:rsid w:val="0039250C"/>
    <w:rsid w:val="003960C8"/>
    <w:rsid w:val="00396671"/>
    <w:rsid w:val="00396E16"/>
    <w:rsid w:val="00396EF5"/>
    <w:rsid w:val="00396FD4"/>
    <w:rsid w:val="00397073"/>
    <w:rsid w:val="003A3283"/>
    <w:rsid w:val="003A56C5"/>
    <w:rsid w:val="003A75C9"/>
    <w:rsid w:val="003B092A"/>
    <w:rsid w:val="003B0D69"/>
    <w:rsid w:val="003B14BE"/>
    <w:rsid w:val="003B1D5B"/>
    <w:rsid w:val="003B2D77"/>
    <w:rsid w:val="003B58FB"/>
    <w:rsid w:val="003B7717"/>
    <w:rsid w:val="003B7AFC"/>
    <w:rsid w:val="003C133B"/>
    <w:rsid w:val="003C2615"/>
    <w:rsid w:val="003D6124"/>
    <w:rsid w:val="003D6F6A"/>
    <w:rsid w:val="003D7E9D"/>
    <w:rsid w:val="003E20B5"/>
    <w:rsid w:val="003E2F96"/>
    <w:rsid w:val="003E41C4"/>
    <w:rsid w:val="003E4F5A"/>
    <w:rsid w:val="003E5E0A"/>
    <w:rsid w:val="003E706A"/>
    <w:rsid w:val="003F142A"/>
    <w:rsid w:val="003F1959"/>
    <w:rsid w:val="003F2D2B"/>
    <w:rsid w:val="003F2E99"/>
    <w:rsid w:val="003F36C9"/>
    <w:rsid w:val="003F4931"/>
    <w:rsid w:val="00400586"/>
    <w:rsid w:val="00402AB5"/>
    <w:rsid w:val="00402D0D"/>
    <w:rsid w:val="004035EE"/>
    <w:rsid w:val="00404122"/>
    <w:rsid w:val="00405140"/>
    <w:rsid w:val="00405D0E"/>
    <w:rsid w:val="00405F52"/>
    <w:rsid w:val="004076A2"/>
    <w:rsid w:val="00407DC1"/>
    <w:rsid w:val="00407F8A"/>
    <w:rsid w:val="004119EC"/>
    <w:rsid w:val="0041326C"/>
    <w:rsid w:val="00415688"/>
    <w:rsid w:val="00421A06"/>
    <w:rsid w:val="00422ED9"/>
    <w:rsid w:val="00423744"/>
    <w:rsid w:val="00424C51"/>
    <w:rsid w:val="004269AA"/>
    <w:rsid w:val="0044173B"/>
    <w:rsid w:val="00441A94"/>
    <w:rsid w:val="00441C51"/>
    <w:rsid w:val="00442DB9"/>
    <w:rsid w:val="00442FAF"/>
    <w:rsid w:val="004447C9"/>
    <w:rsid w:val="004465C9"/>
    <w:rsid w:val="004466DE"/>
    <w:rsid w:val="00450AC6"/>
    <w:rsid w:val="00452B7F"/>
    <w:rsid w:val="00454328"/>
    <w:rsid w:val="0045642D"/>
    <w:rsid w:val="00457605"/>
    <w:rsid w:val="00463DFF"/>
    <w:rsid w:val="00464239"/>
    <w:rsid w:val="004658EE"/>
    <w:rsid w:val="0046660F"/>
    <w:rsid w:val="00466D17"/>
    <w:rsid w:val="004677E2"/>
    <w:rsid w:val="00472262"/>
    <w:rsid w:val="00473551"/>
    <w:rsid w:val="0047743B"/>
    <w:rsid w:val="00482F67"/>
    <w:rsid w:val="00483568"/>
    <w:rsid w:val="004867FF"/>
    <w:rsid w:val="00487B1A"/>
    <w:rsid w:val="004906BF"/>
    <w:rsid w:val="00492961"/>
    <w:rsid w:val="004942BE"/>
    <w:rsid w:val="00494962"/>
    <w:rsid w:val="004A004E"/>
    <w:rsid w:val="004A0424"/>
    <w:rsid w:val="004A070C"/>
    <w:rsid w:val="004A0B73"/>
    <w:rsid w:val="004A43A8"/>
    <w:rsid w:val="004A4513"/>
    <w:rsid w:val="004A5406"/>
    <w:rsid w:val="004A6C9B"/>
    <w:rsid w:val="004B0476"/>
    <w:rsid w:val="004C0A68"/>
    <w:rsid w:val="004C130B"/>
    <w:rsid w:val="004C20CA"/>
    <w:rsid w:val="004C27E9"/>
    <w:rsid w:val="004C2BC8"/>
    <w:rsid w:val="004C2F34"/>
    <w:rsid w:val="004C53E8"/>
    <w:rsid w:val="004D037A"/>
    <w:rsid w:val="004D088C"/>
    <w:rsid w:val="004D221D"/>
    <w:rsid w:val="004D5182"/>
    <w:rsid w:val="004D59CD"/>
    <w:rsid w:val="004D5FCE"/>
    <w:rsid w:val="004D698A"/>
    <w:rsid w:val="004E0C98"/>
    <w:rsid w:val="004E2805"/>
    <w:rsid w:val="004E28FF"/>
    <w:rsid w:val="004E47A7"/>
    <w:rsid w:val="004E62C8"/>
    <w:rsid w:val="004E6A00"/>
    <w:rsid w:val="004F0067"/>
    <w:rsid w:val="004F1DF2"/>
    <w:rsid w:val="004F2E3D"/>
    <w:rsid w:val="0050018F"/>
    <w:rsid w:val="00500A93"/>
    <w:rsid w:val="00504E48"/>
    <w:rsid w:val="005055CA"/>
    <w:rsid w:val="00506DD8"/>
    <w:rsid w:val="005101D8"/>
    <w:rsid w:val="00512A7F"/>
    <w:rsid w:val="00513BDB"/>
    <w:rsid w:val="005151DB"/>
    <w:rsid w:val="005159F7"/>
    <w:rsid w:val="00515B0A"/>
    <w:rsid w:val="0052318E"/>
    <w:rsid w:val="00523F94"/>
    <w:rsid w:val="00526F61"/>
    <w:rsid w:val="00527954"/>
    <w:rsid w:val="00532372"/>
    <w:rsid w:val="0053550B"/>
    <w:rsid w:val="00537291"/>
    <w:rsid w:val="005375C8"/>
    <w:rsid w:val="005378BD"/>
    <w:rsid w:val="0054439D"/>
    <w:rsid w:val="005459C1"/>
    <w:rsid w:val="0055049D"/>
    <w:rsid w:val="00552163"/>
    <w:rsid w:val="00554236"/>
    <w:rsid w:val="00555F5E"/>
    <w:rsid w:val="005570A2"/>
    <w:rsid w:val="0056080C"/>
    <w:rsid w:val="0056116A"/>
    <w:rsid w:val="00561D27"/>
    <w:rsid w:val="00563774"/>
    <w:rsid w:val="00563C12"/>
    <w:rsid w:val="00572E92"/>
    <w:rsid w:val="0057464F"/>
    <w:rsid w:val="00575713"/>
    <w:rsid w:val="00576879"/>
    <w:rsid w:val="00576F04"/>
    <w:rsid w:val="0058193A"/>
    <w:rsid w:val="00584161"/>
    <w:rsid w:val="0058545A"/>
    <w:rsid w:val="00585C51"/>
    <w:rsid w:val="00585ECA"/>
    <w:rsid w:val="0058608E"/>
    <w:rsid w:val="00586E25"/>
    <w:rsid w:val="00591418"/>
    <w:rsid w:val="0059185D"/>
    <w:rsid w:val="00592F79"/>
    <w:rsid w:val="005945AD"/>
    <w:rsid w:val="005967E6"/>
    <w:rsid w:val="005A0943"/>
    <w:rsid w:val="005A0CDF"/>
    <w:rsid w:val="005A0F2B"/>
    <w:rsid w:val="005A1CCF"/>
    <w:rsid w:val="005A257C"/>
    <w:rsid w:val="005A2839"/>
    <w:rsid w:val="005A3F05"/>
    <w:rsid w:val="005A4C2F"/>
    <w:rsid w:val="005A5E49"/>
    <w:rsid w:val="005B196B"/>
    <w:rsid w:val="005B2EF4"/>
    <w:rsid w:val="005B575C"/>
    <w:rsid w:val="005B648F"/>
    <w:rsid w:val="005B7838"/>
    <w:rsid w:val="005C0523"/>
    <w:rsid w:val="005C16BE"/>
    <w:rsid w:val="005C16CC"/>
    <w:rsid w:val="005C214D"/>
    <w:rsid w:val="005C328F"/>
    <w:rsid w:val="005C3C7D"/>
    <w:rsid w:val="005C3CC7"/>
    <w:rsid w:val="005C5780"/>
    <w:rsid w:val="005C6F20"/>
    <w:rsid w:val="005D0C63"/>
    <w:rsid w:val="005D10AB"/>
    <w:rsid w:val="005D116E"/>
    <w:rsid w:val="005D204D"/>
    <w:rsid w:val="005D5295"/>
    <w:rsid w:val="005D6308"/>
    <w:rsid w:val="005E0383"/>
    <w:rsid w:val="005E0977"/>
    <w:rsid w:val="005E0E60"/>
    <w:rsid w:val="005E25F7"/>
    <w:rsid w:val="005E286B"/>
    <w:rsid w:val="005F149A"/>
    <w:rsid w:val="005F1534"/>
    <w:rsid w:val="005F298B"/>
    <w:rsid w:val="005F450A"/>
    <w:rsid w:val="00601B51"/>
    <w:rsid w:val="00603EDF"/>
    <w:rsid w:val="00604593"/>
    <w:rsid w:val="0060683B"/>
    <w:rsid w:val="006101EF"/>
    <w:rsid w:val="00611D51"/>
    <w:rsid w:val="00613322"/>
    <w:rsid w:val="00613EF9"/>
    <w:rsid w:val="00614139"/>
    <w:rsid w:val="00615DD0"/>
    <w:rsid w:val="00617351"/>
    <w:rsid w:val="006206BD"/>
    <w:rsid w:val="006206F4"/>
    <w:rsid w:val="00622324"/>
    <w:rsid w:val="00624F0B"/>
    <w:rsid w:val="00631A03"/>
    <w:rsid w:val="00632E74"/>
    <w:rsid w:val="00634BDA"/>
    <w:rsid w:val="00635D77"/>
    <w:rsid w:val="006369EE"/>
    <w:rsid w:val="00636D44"/>
    <w:rsid w:val="00640428"/>
    <w:rsid w:val="006409BC"/>
    <w:rsid w:val="0064535B"/>
    <w:rsid w:val="00647B27"/>
    <w:rsid w:val="006504FB"/>
    <w:rsid w:val="006533B7"/>
    <w:rsid w:val="00654E62"/>
    <w:rsid w:val="006607DA"/>
    <w:rsid w:val="00661D68"/>
    <w:rsid w:val="00662AC2"/>
    <w:rsid w:val="006706E6"/>
    <w:rsid w:val="00673810"/>
    <w:rsid w:val="0067460B"/>
    <w:rsid w:val="00674B43"/>
    <w:rsid w:val="00681458"/>
    <w:rsid w:val="00692917"/>
    <w:rsid w:val="00693F91"/>
    <w:rsid w:val="00694EA0"/>
    <w:rsid w:val="00696E05"/>
    <w:rsid w:val="006A0149"/>
    <w:rsid w:val="006A126C"/>
    <w:rsid w:val="006A3C84"/>
    <w:rsid w:val="006A6997"/>
    <w:rsid w:val="006A6B39"/>
    <w:rsid w:val="006B2921"/>
    <w:rsid w:val="006B4568"/>
    <w:rsid w:val="006B4D61"/>
    <w:rsid w:val="006B5C5E"/>
    <w:rsid w:val="006B6BEE"/>
    <w:rsid w:val="006B7250"/>
    <w:rsid w:val="006B73BA"/>
    <w:rsid w:val="006B77CA"/>
    <w:rsid w:val="006C24FF"/>
    <w:rsid w:val="006C3B57"/>
    <w:rsid w:val="006C4EE0"/>
    <w:rsid w:val="006C61B6"/>
    <w:rsid w:val="006D0731"/>
    <w:rsid w:val="006D2699"/>
    <w:rsid w:val="006D2E72"/>
    <w:rsid w:val="006D3163"/>
    <w:rsid w:val="006D3389"/>
    <w:rsid w:val="006D3AD7"/>
    <w:rsid w:val="006D57E0"/>
    <w:rsid w:val="006E01D1"/>
    <w:rsid w:val="006E0720"/>
    <w:rsid w:val="006E2774"/>
    <w:rsid w:val="006E2CAF"/>
    <w:rsid w:val="006E3BDA"/>
    <w:rsid w:val="006E5094"/>
    <w:rsid w:val="006E6746"/>
    <w:rsid w:val="006E72B4"/>
    <w:rsid w:val="006E76DA"/>
    <w:rsid w:val="006E7E9F"/>
    <w:rsid w:val="006F197E"/>
    <w:rsid w:val="006F4DFE"/>
    <w:rsid w:val="0070155C"/>
    <w:rsid w:val="0070184A"/>
    <w:rsid w:val="00701ED6"/>
    <w:rsid w:val="007032AD"/>
    <w:rsid w:val="0070428F"/>
    <w:rsid w:val="0070442C"/>
    <w:rsid w:val="00704FFB"/>
    <w:rsid w:val="0070719A"/>
    <w:rsid w:val="0071009D"/>
    <w:rsid w:val="007101BB"/>
    <w:rsid w:val="00712538"/>
    <w:rsid w:val="007163E6"/>
    <w:rsid w:val="00716915"/>
    <w:rsid w:val="007213E0"/>
    <w:rsid w:val="00721C05"/>
    <w:rsid w:val="00722642"/>
    <w:rsid w:val="007226EB"/>
    <w:rsid w:val="00724977"/>
    <w:rsid w:val="007249BC"/>
    <w:rsid w:val="00732476"/>
    <w:rsid w:val="00732B93"/>
    <w:rsid w:val="007332C0"/>
    <w:rsid w:val="007346B5"/>
    <w:rsid w:val="00734CEC"/>
    <w:rsid w:val="007354C5"/>
    <w:rsid w:val="007362AC"/>
    <w:rsid w:val="007369ED"/>
    <w:rsid w:val="007400BF"/>
    <w:rsid w:val="00742336"/>
    <w:rsid w:val="00746E1B"/>
    <w:rsid w:val="00750203"/>
    <w:rsid w:val="00751CA0"/>
    <w:rsid w:val="00753DC5"/>
    <w:rsid w:val="00754674"/>
    <w:rsid w:val="007546D6"/>
    <w:rsid w:val="00756C2F"/>
    <w:rsid w:val="00757E7D"/>
    <w:rsid w:val="0076170C"/>
    <w:rsid w:val="00762D69"/>
    <w:rsid w:val="00763F64"/>
    <w:rsid w:val="00764D22"/>
    <w:rsid w:val="00767B3F"/>
    <w:rsid w:val="00771476"/>
    <w:rsid w:val="0077494D"/>
    <w:rsid w:val="007759A3"/>
    <w:rsid w:val="0078189A"/>
    <w:rsid w:val="00781A0D"/>
    <w:rsid w:val="00782716"/>
    <w:rsid w:val="00786A20"/>
    <w:rsid w:val="0079128F"/>
    <w:rsid w:val="007912D9"/>
    <w:rsid w:val="00791F96"/>
    <w:rsid w:val="0079203A"/>
    <w:rsid w:val="00792258"/>
    <w:rsid w:val="00794A34"/>
    <w:rsid w:val="00796683"/>
    <w:rsid w:val="00796954"/>
    <w:rsid w:val="00796F35"/>
    <w:rsid w:val="00797703"/>
    <w:rsid w:val="007A00BB"/>
    <w:rsid w:val="007A1765"/>
    <w:rsid w:val="007A665B"/>
    <w:rsid w:val="007A722F"/>
    <w:rsid w:val="007A7E8D"/>
    <w:rsid w:val="007A7FC7"/>
    <w:rsid w:val="007B0251"/>
    <w:rsid w:val="007B05C2"/>
    <w:rsid w:val="007B1FDA"/>
    <w:rsid w:val="007B24E6"/>
    <w:rsid w:val="007B325A"/>
    <w:rsid w:val="007B32D0"/>
    <w:rsid w:val="007B3670"/>
    <w:rsid w:val="007B3855"/>
    <w:rsid w:val="007B609E"/>
    <w:rsid w:val="007C3814"/>
    <w:rsid w:val="007C4095"/>
    <w:rsid w:val="007C40A0"/>
    <w:rsid w:val="007C68A9"/>
    <w:rsid w:val="007C77A2"/>
    <w:rsid w:val="007C7C9E"/>
    <w:rsid w:val="007D1F21"/>
    <w:rsid w:val="007D2FAE"/>
    <w:rsid w:val="007D33F8"/>
    <w:rsid w:val="007D61B3"/>
    <w:rsid w:val="007D7A45"/>
    <w:rsid w:val="007D7A82"/>
    <w:rsid w:val="007E07DC"/>
    <w:rsid w:val="007E10DC"/>
    <w:rsid w:val="007E1197"/>
    <w:rsid w:val="007E2479"/>
    <w:rsid w:val="007E34BC"/>
    <w:rsid w:val="007E4F69"/>
    <w:rsid w:val="007E7B59"/>
    <w:rsid w:val="007F0326"/>
    <w:rsid w:val="007F2594"/>
    <w:rsid w:val="007F2729"/>
    <w:rsid w:val="007F45A9"/>
    <w:rsid w:val="007F72A8"/>
    <w:rsid w:val="007F7FB9"/>
    <w:rsid w:val="00800ECE"/>
    <w:rsid w:val="008013D7"/>
    <w:rsid w:val="00802286"/>
    <w:rsid w:val="008046C2"/>
    <w:rsid w:val="0080652E"/>
    <w:rsid w:val="00812A5E"/>
    <w:rsid w:val="00812AB3"/>
    <w:rsid w:val="00812FBB"/>
    <w:rsid w:val="00813AD5"/>
    <w:rsid w:val="008161D2"/>
    <w:rsid w:val="0081671F"/>
    <w:rsid w:val="00821510"/>
    <w:rsid w:val="00821FB1"/>
    <w:rsid w:val="00822D65"/>
    <w:rsid w:val="00823F7F"/>
    <w:rsid w:val="0082521E"/>
    <w:rsid w:val="00826CC3"/>
    <w:rsid w:val="008279B9"/>
    <w:rsid w:val="00831028"/>
    <w:rsid w:val="00831241"/>
    <w:rsid w:val="008329DD"/>
    <w:rsid w:val="00833775"/>
    <w:rsid w:val="00837BBA"/>
    <w:rsid w:val="00837D77"/>
    <w:rsid w:val="00837DC3"/>
    <w:rsid w:val="008400F6"/>
    <w:rsid w:val="00841875"/>
    <w:rsid w:val="00845E20"/>
    <w:rsid w:val="0085341C"/>
    <w:rsid w:val="008565EE"/>
    <w:rsid w:val="00860ABC"/>
    <w:rsid w:val="00862611"/>
    <w:rsid w:val="008640C7"/>
    <w:rsid w:val="00864DA9"/>
    <w:rsid w:val="008812EA"/>
    <w:rsid w:val="00883BC4"/>
    <w:rsid w:val="0088511E"/>
    <w:rsid w:val="00886CB6"/>
    <w:rsid w:val="00896AF1"/>
    <w:rsid w:val="00896F4F"/>
    <w:rsid w:val="00897AE9"/>
    <w:rsid w:val="00897CC2"/>
    <w:rsid w:val="008A0F9D"/>
    <w:rsid w:val="008B2F16"/>
    <w:rsid w:val="008B3D38"/>
    <w:rsid w:val="008B6948"/>
    <w:rsid w:val="008B6CD0"/>
    <w:rsid w:val="008C0E69"/>
    <w:rsid w:val="008C319F"/>
    <w:rsid w:val="008C31AB"/>
    <w:rsid w:val="008C4E02"/>
    <w:rsid w:val="008D197C"/>
    <w:rsid w:val="008D299D"/>
    <w:rsid w:val="008D40D7"/>
    <w:rsid w:val="008D435C"/>
    <w:rsid w:val="008D49AF"/>
    <w:rsid w:val="008E0922"/>
    <w:rsid w:val="008E0D7C"/>
    <w:rsid w:val="008E4456"/>
    <w:rsid w:val="008E4F29"/>
    <w:rsid w:val="008E6226"/>
    <w:rsid w:val="008E695C"/>
    <w:rsid w:val="008E6CB9"/>
    <w:rsid w:val="008F13BA"/>
    <w:rsid w:val="008F270D"/>
    <w:rsid w:val="008F458B"/>
    <w:rsid w:val="008F4F42"/>
    <w:rsid w:val="008F5C8E"/>
    <w:rsid w:val="008F612F"/>
    <w:rsid w:val="00902639"/>
    <w:rsid w:val="00904109"/>
    <w:rsid w:val="009062B1"/>
    <w:rsid w:val="00906C9D"/>
    <w:rsid w:val="0090713C"/>
    <w:rsid w:val="00907A41"/>
    <w:rsid w:val="00910F69"/>
    <w:rsid w:val="009120D3"/>
    <w:rsid w:val="00913B0D"/>
    <w:rsid w:val="00914293"/>
    <w:rsid w:val="0092065B"/>
    <w:rsid w:val="00920B47"/>
    <w:rsid w:val="00921285"/>
    <w:rsid w:val="009220D7"/>
    <w:rsid w:val="00922709"/>
    <w:rsid w:val="00923CBE"/>
    <w:rsid w:val="00924CA6"/>
    <w:rsid w:val="00925CBE"/>
    <w:rsid w:val="009262E2"/>
    <w:rsid w:val="009269D9"/>
    <w:rsid w:val="00930D54"/>
    <w:rsid w:val="009347A3"/>
    <w:rsid w:val="0093492A"/>
    <w:rsid w:val="00934BB9"/>
    <w:rsid w:val="00935BA3"/>
    <w:rsid w:val="00936517"/>
    <w:rsid w:val="00937743"/>
    <w:rsid w:val="0093780C"/>
    <w:rsid w:val="00940FED"/>
    <w:rsid w:val="00945853"/>
    <w:rsid w:val="00950F58"/>
    <w:rsid w:val="009526B3"/>
    <w:rsid w:val="0095306E"/>
    <w:rsid w:val="0095344A"/>
    <w:rsid w:val="0095355A"/>
    <w:rsid w:val="00953B7D"/>
    <w:rsid w:val="00954070"/>
    <w:rsid w:val="009545EA"/>
    <w:rsid w:val="009562F7"/>
    <w:rsid w:val="009563BA"/>
    <w:rsid w:val="00956612"/>
    <w:rsid w:val="009566B7"/>
    <w:rsid w:val="0095798C"/>
    <w:rsid w:val="00957A0F"/>
    <w:rsid w:val="009600D3"/>
    <w:rsid w:val="00960144"/>
    <w:rsid w:val="00960495"/>
    <w:rsid w:val="009609A8"/>
    <w:rsid w:val="00962B17"/>
    <w:rsid w:val="00962D71"/>
    <w:rsid w:val="009632C4"/>
    <w:rsid w:val="00964295"/>
    <w:rsid w:val="00967CCB"/>
    <w:rsid w:val="00971B40"/>
    <w:rsid w:val="00976987"/>
    <w:rsid w:val="009770B2"/>
    <w:rsid w:val="00980F53"/>
    <w:rsid w:val="0098642E"/>
    <w:rsid w:val="00986D64"/>
    <w:rsid w:val="00987066"/>
    <w:rsid w:val="00990440"/>
    <w:rsid w:val="00990C59"/>
    <w:rsid w:val="00990FA4"/>
    <w:rsid w:val="0099164A"/>
    <w:rsid w:val="00993B82"/>
    <w:rsid w:val="00993F8F"/>
    <w:rsid w:val="0099479E"/>
    <w:rsid w:val="00994C83"/>
    <w:rsid w:val="00994E8B"/>
    <w:rsid w:val="009A0AE9"/>
    <w:rsid w:val="009A2897"/>
    <w:rsid w:val="009A2FE2"/>
    <w:rsid w:val="009A32F8"/>
    <w:rsid w:val="009A3500"/>
    <w:rsid w:val="009A423F"/>
    <w:rsid w:val="009A4AE5"/>
    <w:rsid w:val="009A63C2"/>
    <w:rsid w:val="009A6FDC"/>
    <w:rsid w:val="009A73AF"/>
    <w:rsid w:val="009A7640"/>
    <w:rsid w:val="009A7A48"/>
    <w:rsid w:val="009B0258"/>
    <w:rsid w:val="009B1B93"/>
    <w:rsid w:val="009B31AC"/>
    <w:rsid w:val="009B67D2"/>
    <w:rsid w:val="009C5DA1"/>
    <w:rsid w:val="009C7E69"/>
    <w:rsid w:val="009D0E2F"/>
    <w:rsid w:val="009D0E94"/>
    <w:rsid w:val="009D1609"/>
    <w:rsid w:val="009D3A3C"/>
    <w:rsid w:val="009D4355"/>
    <w:rsid w:val="009D6A16"/>
    <w:rsid w:val="009E08A2"/>
    <w:rsid w:val="009E0D70"/>
    <w:rsid w:val="009E133A"/>
    <w:rsid w:val="009E279B"/>
    <w:rsid w:val="009E351E"/>
    <w:rsid w:val="009E5AFF"/>
    <w:rsid w:val="009E7134"/>
    <w:rsid w:val="009E7467"/>
    <w:rsid w:val="009E7D2C"/>
    <w:rsid w:val="009F3F5A"/>
    <w:rsid w:val="009F4AF9"/>
    <w:rsid w:val="009F5168"/>
    <w:rsid w:val="009F6752"/>
    <w:rsid w:val="009F70DA"/>
    <w:rsid w:val="009F7D85"/>
    <w:rsid w:val="00A02CFC"/>
    <w:rsid w:val="00A03417"/>
    <w:rsid w:val="00A03B02"/>
    <w:rsid w:val="00A05318"/>
    <w:rsid w:val="00A06ADE"/>
    <w:rsid w:val="00A06B6B"/>
    <w:rsid w:val="00A07251"/>
    <w:rsid w:val="00A129AF"/>
    <w:rsid w:val="00A12AF7"/>
    <w:rsid w:val="00A12FD8"/>
    <w:rsid w:val="00A179FF"/>
    <w:rsid w:val="00A257E9"/>
    <w:rsid w:val="00A27143"/>
    <w:rsid w:val="00A27165"/>
    <w:rsid w:val="00A306EF"/>
    <w:rsid w:val="00A33950"/>
    <w:rsid w:val="00A348E5"/>
    <w:rsid w:val="00A36EA5"/>
    <w:rsid w:val="00A3745B"/>
    <w:rsid w:val="00A37997"/>
    <w:rsid w:val="00A42543"/>
    <w:rsid w:val="00A43DF5"/>
    <w:rsid w:val="00A4584F"/>
    <w:rsid w:val="00A4735B"/>
    <w:rsid w:val="00A47432"/>
    <w:rsid w:val="00A47545"/>
    <w:rsid w:val="00A53F32"/>
    <w:rsid w:val="00A5680E"/>
    <w:rsid w:val="00A57045"/>
    <w:rsid w:val="00A57292"/>
    <w:rsid w:val="00A57D1D"/>
    <w:rsid w:val="00A609FE"/>
    <w:rsid w:val="00A61523"/>
    <w:rsid w:val="00A6266E"/>
    <w:rsid w:val="00A643EA"/>
    <w:rsid w:val="00A64D4C"/>
    <w:rsid w:val="00A651D6"/>
    <w:rsid w:val="00A66EDB"/>
    <w:rsid w:val="00A71C6F"/>
    <w:rsid w:val="00A73772"/>
    <w:rsid w:val="00A80B01"/>
    <w:rsid w:val="00A82251"/>
    <w:rsid w:val="00A832A4"/>
    <w:rsid w:val="00A83BE5"/>
    <w:rsid w:val="00A84939"/>
    <w:rsid w:val="00A8686A"/>
    <w:rsid w:val="00A91B18"/>
    <w:rsid w:val="00A91BB0"/>
    <w:rsid w:val="00A91BD0"/>
    <w:rsid w:val="00A93C93"/>
    <w:rsid w:val="00A94734"/>
    <w:rsid w:val="00A960E7"/>
    <w:rsid w:val="00A96E0E"/>
    <w:rsid w:val="00AA0248"/>
    <w:rsid w:val="00AA1430"/>
    <w:rsid w:val="00AA30E0"/>
    <w:rsid w:val="00AA472B"/>
    <w:rsid w:val="00AA70F6"/>
    <w:rsid w:val="00AA7298"/>
    <w:rsid w:val="00AB138F"/>
    <w:rsid w:val="00AB209D"/>
    <w:rsid w:val="00AB340F"/>
    <w:rsid w:val="00AB4567"/>
    <w:rsid w:val="00AB7010"/>
    <w:rsid w:val="00AB72A7"/>
    <w:rsid w:val="00AB7D80"/>
    <w:rsid w:val="00AB7E94"/>
    <w:rsid w:val="00AC3825"/>
    <w:rsid w:val="00AC702A"/>
    <w:rsid w:val="00AC78D6"/>
    <w:rsid w:val="00AC7A14"/>
    <w:rsid w:val="00AD1B21"/>
    <w:rsid w:val="00AD31A8"/>
    <w:rsid w:val="00AD3C24"/>
    <w:rsid w:val="00AD6C1A"/>
    <w:rsid w:val="00AD6C79"/>
    <w:rsid w:val="00AE208C"/>
    <w:rsid w:val="00AE389C"/>
    <w:rsid w:val="00AE4374"/>
    <w:rsid w:val="00AE46B0"/>
    <w:rsid w:val="00AE5091"/>
    <w:rsid w:val="00AE6BE2"/>
    <w:rsid w:val="00AE7FEF"/>
    <w:rsid w:val="00AF0A18"/>
    <w:rsid w:val="00AF1746"/>
    <w:rsid w:val="00AF2EA4"/>
    <w:rsid w:val="00AF3A1F"/>
    <w:rsid w:val="00AF60EE"/>
    <w:rsid w:val="00B00374"/>
    <w:rsid w:val="00B0229D"/>
    <w:rsid w:val="00B06954"/>
    <w:rsid w:val="00B07001"/>
    <w:rsid w:val="00B070DC"/>
    <w:rsid w:val="00B07159"/>
    <w:rsid w:val="00B10B5A"/>
    <w:rsid w:val="00B10B61"/>
    <w:rsid w:val="00B11E97"/>
    <w:rsid w:val="00B13F82"/>
    <w:rsid w:val="00B1485F"/>
    <w:rsid w:val="00B15AC9"/>
    <w:rsid w:val="00B16136"/>
    <w:rsid w:val="00B16306"/>
    <w:rsid w:val="00B17EC4"/>
    <w:rsid w:val="00B21336"/>
    <w:rsid w:val="00B2137B"/>
    <w:rsid w:val="00B22E35"/>
    <w:rsid w:val="00B2488C"/>
    <w:rsid w:val="00B2562E"/>
    <w:rsid w:val="00B260D9"/>
    <w:rsid w:val="00B310DA"/>
    <w:rsid w:val="00B31DAC"/>
    <w:rsid w:val="00B34214"/>
    <w:rsid w:val="00B365EF"/>
    <w:rsid w:val="00B3690A"/>
    <w:rsid w:val="00B37004"/>
    <w:rsid w:val="00B37A9F"/>
    <w:rsid w:val="00B40033"/>
    <w:rsid w:val="00B4067C"/>
    <w:rsid w:val="00B411FE"/>
    <w:rsid w:val="00B41752"/>
    <w:rsid w:val="00B43345"/>
    <w:rsid w:val="00B436A2"/>
    <w:rsid w:val="00B44873"/>
    <w:rsid w:val="00B44AC8"/>
    <w:rsid w:val="00B45683"/>
    <w:rsid w:val="00B46760"/>
    <w:rsid w:val="00B50A9C"/>
    <w:rsid w:val="00B520E6"/>
    <w:rsid w:val="00B53481"/>
    <w:rsid w:val="00B53812"/>
    <w:rsid w:val="00B54520"/>
    <w:rsid w:val="00B54878"/>
    <w:rsid w:val="00B54E7D"/>
    <w:rsid w:val="00B5667A"/>
    <w:rsid w:val="00B6098F"/>
    <w:rsid w:val="00B61C24"/>
    <w:rsid w:val="00B63DCA"/>
    <w:rsid w:val="00B65691"/>
    <w:rsid w:val="00B71935"/>
    <w:rsid w:val="00B720D3"/>
    <w:rsid w:val="00B77843"/>
    <w:rsid w:val="00B80A08"/>
    <w:rsid w:val="00B80FE8"/>
    <w:rsid w:val="00B830CB"/>
    <w:rsid w:val="00B842B6"/>
    <w:rsid w:val="00B850E7"/>
    <w:rsid w:val="00B9043E"/>
    <w:rsid w:val="00B91008"/>
    <w:rsid w:val="00B91C06"/>
    <w:rsid w:val="00B933EF"/>
    <w:rsid w:val="00B93751"/>
    <w:rsid w:val="00B943C6"/>
    <w:rsid w:val="00BA22B5"/>
    <w:rsid w:val="00BA4151"/>
    <w:rsid w:val="00BA5E71"/>
    <w:rsid w:val="00BA62B8"/>
    <w:rsid w:val="00BA666E"/>
    <w:rsid w:val="00BA7B42"/>
    <w:rsid w:val="00BB3258"/>
    <w:rsid w:val="00BB56F8"/>
    <w:rsid w:val="00BB5F24"/>
    <w:rsid w:val="00BB74F4"/>
    <w:rsid w:val="00BB7816"/>
    <w:rsid w:val="00BB7BFD"/>
    <w:rsid w:val="00BC0EB5"/>
    <w:rsid w:val="00BC2745"/>
    <w:rsid w:val="00BC6565"/>
    <w:rsid w:val="00BC754E"/>
    <w:rsid w:val="00BD0275"/>
    <w:rsid w:val="00BD0F8E"/>
    <w:rsid w:val="00BD1FEC"/>
    <w:rsid w:val="00BD2683"/>
    <w:rsid w:val="00BD5D50"/>
    <w:rsid w:val="00BD69D7"/>
    <w:rsid w:val="00BE053E"/>
    <w:rsid w:val="00BE0E41"/>
    <w:rsid w:val="00BE23D8"/>
    <w:rsid w:val="00BE3518"/>
    <w:rsid w:val="00BF0B1E"/>
    <w:rsid w:val="00BF0D37"/>
    <w:rsid w:val="00BF17C1"/>
    <w:rsid w:val="00BF414A"/>
    <w:rsid w:val="00BF4B41"/>
    <w:rsid w:val="00BF5846"/>
    <w:rsid w:val="00BF6CAD"/>
    <w:rsid w:val="00BF721D"/>
    <w:rsid w:val="00C00428"/>
    <w:rsid w:val="00C0158E"/>
    <w:rsid w:val="00C0276F"/>
    <w:rsid w:val="00C040C3"/>
    <w:rsid w:val="00C06140"/>
    <w:rsid w:val="00C0747E"/>
    <w:rsid w:val="00C0771A"/>
    <w:rsid w:val="00C102EC"/>
    <w:rsid w:val="00C1121B"/>
    <w:rsid w:val="00C12AA5"/>
    <w:rsid w:val="00C138C0"/>
    <w:rsid w:val="00C13A61"/>
    <w:rsid w:val="00C13A69"/>
    <w:rsid w:val="00C13CDB"/>
    <w:rsid w:val="00C15183"/>
    <w:rsid w:val="00C17664"/>
    <w:rsid w:val="00C17EC1"/>
    <w:rsid w:val="00C21566"/>
    <w:rsid w:val="00C22D7A"/>
    <w:rsid w:val="00C259E7"/>
    <w:rsid w:val="00C27687"/>
    <w:rsid w:val="00C3066F"/>
    <w:rsid w:val="00C31447"/>
    <w:rsid w:val="00C31619"/>
    <w:rsid w:val="00C327CD"/>
    <w:rsid w:val="00C32EF9"/>
    <w:rsid w:val="00C4125C"/>
    <w:rsid w:val="00C42280"/>
    <w:rsid w:val="00C42339"/>
    <w:rsid w:val="00C438AF"/>
    <w:rsid w:val="00C43F7F"/>
    <w:rsid w:val="00C45729"/>
    <w:rsid w:val="00C500ED"/>
    <w:rsid w:val="00C518DB"/>
    <w:rsid w:val="00C51945"/>
    <w:rsid w:val="00C51E95"/>
    <w:rsid w:val="00C51EE3"/>
    <w:rsid w:val="00C5389B"/>
    <w:rsid w:val="00C53DB2"/>
    <w:rsid w:val="00C54156"/>
    <w:rsid w:val="00C546D5"/>
    <w:rsid w:val="00C54F4C"/>
    <w:rsid w:val="00C61FA1"/>
    <w:rsid w:val="00C630EE"/>
    <w:rsid w:val="00C634E7"/>
    <w:rsid w:val="00C641B9"/>
    <w:rsid w:val="00C64372"/>
    <w:rsid w:val="00C66BDB"/>
    <w:rsid w:val="00C7104A"/>
    <w:rsid w:val="00C73C97"/>
    <w:rsid w:val="00C7473F"/>
    <w:rsid w:val="00C7565D"/>
    <w:rsid w:val="00C7590A"/>
    <w:rsid w:val="00C80541"/>
    <w:rsid w:val="00C81A41"/>
    <w:rsid w:val="00C826E8"/>
    <w:rsid w:val="00C8295B"/>
    <w:rsid w:val="00C83A63"/>
    <w:rsid w:val="00C84B35"/>
    <w:rsid w:val="00C85519"/>
    <w:rsid w:val="00C86066"/>
    <w:rsid w:val="00C874E5"/>
    <w:rsid w:val="00C91549"/>
    <w:rsid w:val="00C924E1"/>
    <w:rsid w:val="00C949A5"/>
    <w:rsid w:val="00C94C81"/>
    <w:rsid w:val="00C9688C"/>
    <w:rsid w:val="00C971BB"/>
    <w:rsid w:val="00C9761E"/>
    <w:rsid w:val="00C97A95"/>
    <w:rsid w:val="00CA0BC0"/>
    <w:rsid w:val="00CA28E3"/>
    <w:rsid w:val="00CA4B88"/>
    <w:rsid w:val="00CA597A"/>
    <w:rsid w:val="00CA633F"/>
    <w:rsid w:val="00CA6B89"/>
    <w:rsid w:val="00CB0032"/>
    <w:rsid w:val="00CB2C1C"/>
    <w:rsid w:val="00CB4097"/>
    <w:rsid w:val="00CB5536"/>
    <w:rsid w:val="00CB5C3D"/>
    <w:rsid w:val="00CB5F3E"/>
    <w:rsid w:val="00CB6943"/>
    <w:rsid w:val="00CC1052"/>
    <w:rsid w:val="00CC3095"/>
    <w:rsid w:val="00CC3E89"/>
    <w:rsid w:val="00CC417B"/>
    <w:rsid w:val="00CC429A"/>
    <w:rsid w:val="00CC74ED"/>
    <w:rsid w:val="00CD101E"/>
    <w:rsid w:val="00CD3A18"/>
    <w:rsid w:val="00CD4516"/>
    <w:rsid w:val="00CD559F"/>
    <w:rsid w:val="00CD606C"/>
    <w:rsid w:val="00CD60DD"/>
    <w:rsid w:val="00CD65A1"/>
    <w:rsid w:val="00CE0917"/>
    <w:rsid w:val="00CE1578"/>
    <w:rsid w:val="00CE5877"/>
    <w:rsid w:val="00CE5A4F"/>
    <w:rsid w:val="00CE63BD"/>
    <w:rsid w:val="00CE6C75"/>
    <w:rsid w:val="00CE72A8"/>
    <w:rsid w:val="00CF0CF7"/>
    <w:rsid w:val="00CF0F77"/>
    <w:rsid w:val="00CF711A"/>
    <w:rsid w:val="00D011BC"/>
    <w:rsid w:val="00D04509"/>
    <w:rsid w:val="00D0631B"/>
    <w:rsid w:val="00D06BAC"/>
    <w:rsid w:val="00D0750F"/>
    <w:rsid w:val="00D0778D"/>
    <w:rsid w:val="00D109CC"/>
    <w:rsid w:val="00D149D7"/>
    <w:rsid w:val="00D14CC4"/>
    <w:rsid w:val="00D155C0"/>
    <w:rsid w:val="00D20364"/>
    <w:rsid w:val="00D24460"/>
    <w:rsid w:val="00D24E0D"/>
    <w:rsid w:val="00D272E5"/>
    <w:rsid w:val="00D30DE7"/>
    <w:rsid w:val="00D30E9D"/>
    <w:rsid w:val="00D317DE"/>
    <w:rsid w:val="00D31AFD"/>
    <w:rsid w:val="00D31E8C"/>
    <w:rsid w:val="00D32E6D"/>
    <w:rsid w:val="00D41433"/>
    <w:rsid w:val="00D41A1C"/>
    <w:rsid w:val="00D457B9"/>
    <w:rsid w:val="00D46B4A"/>
    <w:rsid w:val="00D46EAD"/>
    <w:rsid w:val="00D50639"/>
    <w:rsid w:val="00D521A5"/>
    <w:rsid w:val="00D52680"/>
    <w:rsid w:val="00D54666"/>
    <w:rsid w:val="00D54CFF"/>
    <w:rsid w:val="00D57187"/>
    <w:rsid w:val="00D57201"/>
    <w:rsid w:val="00D60972"/>
    <w:rsid w:val="00D64197"/>
    <w:rsid w:val="00D65245"/>
    <w:rsid w:val="00D65332"/>
    <w:rsid w:val="00D66CC7"/>
    <w:rsid w:val="00D66D7B"/>
    <w:rsid w:val="00D6722A"/>
    <w:rsid w:val="00D7281D"/>
    <w:rsid w:val="00D734D7"/>
    <w:rsid w:val="00D75DCD"/>
    <w:rsid w:val="00D75E7E"/>
    <w:rsid w:val="00D81276"/>
    <w:rsid w:val="00D845BB"/>
    <w:rsid w:val="00D85AC2"/>
    <w:rsid w:val="00D87B92"/>
    <w:rsid w:val="00D9171D"/>
    <w:rsid w:val="00D928E7"/>
    <w:rsid w:val="00D9339C"/>
    <w:rsid w:val="00D94638"/>
    <w:rsid w:val="00DA0F98"/>
    <w:rsid w:val="00DA0FB4"/>
    <w:rsid w:val="00DA2140"/>
    <w:rsid w:val="00DA2F72"/>
    <w:rsid w:val="00DA6BAD"/>
    <w:rsid w:val="00DA7207"/>
    <w:rsid w:val="00DA77CE"/>
    <w:rsid w:val="00DB0953"/>
    <w:rsid w:val="00DB1E98"/>
    <w:rsid w:val="00DB27D6"/>
    <w:rsid w:val="00DB3EFB"/>
    <w:rsid w:val="00DB4FFB"/>
    <w:rsid w:val="00DB5BB4"/>
    <w:rsid w:val="00DB5D6E"/>
    <w:rsid w:val="00DB7B08"/>
    <w:rsid w:val="00DC000E"/>
    <w:rsid w:val="00DC28CB"/>
    <w:rsid w:val="00DC2DB3"/>
    <w:rsid w:val="00DC36DB"/>
    <w:rsid w:val="00DC4944"/>
    <w:rsid w:val="00DC7651"/>
    <w:rsid w:val="00DD2386"/>
    <w:rsid w:val="00DD3C15"/>
    <w:rsid w:val="00DD5707"/>
    <w:rsid w:val="00DD576D"/>
    <w:rsid w:val="00DD6956"/>
    <w:rsid w:val="00DD6DC6"/>
    <w:rsid w:val="00DE22F9"/>
    <w:rsid w:val="00DE3626"/>
    <w:rsid w:val="00DF04D4"/>
    <w:rsid w:val="00DF15B6"/>
    <w:rsid w:val="00DF2A73"/>
    <w:rsid w:val="00DF5DF0"/>
    <w:rsid w:val="00DF63F4"/>
    <w:rsid w:val="00E00D58"/>
    <w:rsid w:val="00E015A1"/>
    <w:rsid w:val="00E02001"/>
    <w:rsid w:val="00E06EFA"/>
    <w:rsid w:val="00E11783"/>
    <w:rsid w:val="00E13D03"/>
    <w:rsid w:val="00E15161"/>
    <w:rsid w:val="00E204C0"/>
    <w:rsid w:val="00E22982"/>
    <w:rsid w:val="00E25195"/>
    <w:rsid w:val="00E266EC"/>
    <w:rsid w:val="00E30BFC"/>
    <w:rsid w:val="00E3106D"/>
    <w:rsid w:val="00E31437"/>
    <w:rsid w:val="00E3651A"/>
    <w:rsid w:val="00E36B22"/>
    <w:rsid w:val="00E414E1"/>
    <w:rsid w:val="00E4167A"/>
    <w:rsid w:val="00E4232A"/>
    <w:rsid w:val="00E43E69"/>
    <w:rsid w:val="00E45060"/>
    <w:rsid w:val="00E460A8"/>
    <w:rsid w:val="00E46728"/>
    <w:rsid w:val="00E51DCE"/>
    <w:rsid w:val="00E52F9E"/>
    <w:rsid w:val="00E543BF"/>
    <w:rsid w:val="00E550D3"/>
    <w:rsid w:val="00E55624"/>
    <w:rsid w:val="00E561FE"/>
    <w:rsid w:val="00E5723F"/>
    <w:rsid w:val="00E64028"/>
    <w:rsid w:val="00E70244"/>
    <w:rsid w:val="00E71303"/>
    <w:rsid w:val="00E71AD7"/>
    <w:rsid w:val="00E72E29"/>
    <w:rsid w:val="00E76262"/>
    <w:rsid w:val="00E7644C"/>
    <w:rsid w:val="00E81171"/>
    <w:rsid w:val="00E81188"/>
    <w:rsid w:val="00E855BE"/>
    <w:rsid w:val="00E856E1"/>
    <w:rsid w:val="00E90B84"/>
    <w:rsid w:val="00E92D33"/>
    <w:rsid w:val="00E92DDF"/>
    <w:rsid w:val="00E93B26"/>
    <w:rsid w:val="00E944BD"/>
    <w:rsid w:val="00E95B3C"/>
    <w:rsid w:val="00E96825"/>
    <w:rsid w:val="00E96C87"/>
    <w:rsid w:val="00E97654"/>
    <w:rsid w:val="00EA176E"/>
    <w:rsid w:val="00EA269F"/>
    <w:rsid w:val="00EA4B8E"/>
    <w:rsid w:val="00EA4C62"/>
    <w:rsid w:val="00EA61FB"/>
    <w:rsid w:val="00EA65B6"/>
    <w:rsid w:val="00EA79AD"/>
    <w:rsid w:val="00EB0784"/>
    <w:rsid w:val="00EB116A"/>
    <w:rsid w:val="00EB35D0"/>
    <w:rsid w:val="00EB365D"/>
    <w:rsid w:val="00EB6628"/>
    <w:rsid w:val="00EB7BE6"/>
    <w:rsid w:val="00EC016B"/>
    <w:rsid w:val="00EC1D03"/>
    <w:rsid w:val="00EC6796"/>
    <w:rsid w:val="00ED4463"/>
    <w:rsid w:val="00ED5BED"/>
    <w:rsid w:val="00ED6072"/>
    <w:rsid w:val="00ED6781"/>
    <w:rsid w:val="00EE0166"/>
    <w:rsid w:val="00EE56CF"/>
    <w:rsid w:val="00EF3522"/>
    <w:rsid w:val="00EF455F"/>
    <w:rsid w:val="00EF546D"/>
    <w:rsid w:val="00F01446"/>
    <w:rsid w:val="00F03A13"/>
    <w:rsid w:val="00F04F04"/>
    <w:rsid w:val="00F05C7C"/>
    <w:rsid w:val="00F116CA"/>
    <w:rsid w:val="00F13E70"/>
    <w:rsid w:val="00F20CBD"/>
    <w:rsid w:val="00F20DB3"/>
    <w:rsid w:val="00F215E3"/>
    <w:rsid w:val="00F21BF2"/>
    <w:rsid w:val="00F24524"/>
    <w:rsid w:val="00F25206"/>
    <w:rsid w:val="00F252D1"/>
    <w:rsid w:val="00F25DA9"/>
    <w:rsid w:val="00F26AA8"/>
    <w:rsid w:val="00F272B1"/>
    <w:rsid w:val="00F33AA9"/>
    <w:rsid w:val="00F346EA"/>
    <w:rsid w:val="00F36265"/>
    <w:rsid w:val="00F3650B"/>
    <w:rsid w:val="00F36E94"/>
    <w:rsid w:val="00F3733B"/>
    <w:rsid w:val="00F37863"/>
    <w:rsid w:val="00F40847"/>
    <w:rsid w:val="00F416BC"/>
    <w:rsid w:val="00F41CA7"/>
    <w:rsid w:val="00F44EF5"/>
    <w:rsid w:val="00F46F75"/>
    <w:rsid w:val="00F51178"/>
    <w:rsid w:val="00F51A58"/>
    <w:rsid w:val="00F51F27"/>
    <w:rsid w:val="00F53525"/>
    <w:rsid w:val="00F551F5"/>
    <w:rsid w:val="00F55432"/>
    <w:rsid w:val="00F60CF4"/>
    <w:rsid w:val="00F661B5"/>
    <w:rsid w:val="00F675C2"/>
    <w:rsid w:val="00F70A0E"/>
    <w:rsid w:val="00F71106"/>
    <w:rsid w:val="00F74C57"/>
    <w:rsid w:val="00F7511D"/>
    <w:rsid w:val="00F761DD"/>
    <w:rsid w:val="00F764D2"/>
    <w:rsid w:val="00F80214"/>
    <w:rsid w:val="00F80ED9"/>
    <w:rsid w:val="00F81B31"/>
    <w:rsid w:val="00F82FD6"/>
    <w:rsid w:val="00F849E4"/>
    <w:rsid w:val="00F85418"/>
    <w:rsid w:val="00F8608A"/>
    <w:rsid w:val="00F86402"/>
    <w:rsid w:val="00F866A5"/>
    <w:rsid w:val="00F87416"/>
    <w:rsid w:val="00F9001A"/>
    <w:rsid w:val="00F90076"/>
    <w:rsid w:val="00F91F39"/>
    <w:rsid w:val="00F921CC"/>
    <w:rsid w:val="00F9384B"/>
    <w:rsid w:val="00F94754"/>
    <w:rsid w:val="00F949DD"/>
    <w:rsid w:val="00F95A05"/>
    <w:rsid w:val="00F95F8C"/>
    <w:rsid w:val="00F97A40"/>
    <w:rsid w:val="00FA031F"/>
    <w:rsid w:val="00FA129C"/>
    <w:rsid w:val="00FA1F01"/>
    <w:rsid w:val="00FA509B"/>
    <w:rsid w:val="00FA5B67"/>
    <w:rsid w:val="00FA7257"/>
    <w:rsid w:val="00FB09C1"/>
    <w:rsid w:val="00FB13BF"/>
    <w:rsid w:val="00FB3D50"/>
    <w:rsid w:val="00FB432A"/>
    <w:rsid w:val="00FB498B"/>
    <w:rsid w:val="00FB5970"/>
    <w:rsid w:val="00FC096B"/>
    <w:rsid w:val="00FC19CF"/>
    <w:rsid w:val="00FC1B75"/>
    <w:rsid w:val="00FC3CC6"/>
    <w:rsid w:val="00FC43D5"/>
    <w:rsid w:val="00FC65EC"/>
    <w:rsid w:val="00FC6F5B"/>
    <w:rsid w:val="00FC7179"/>
    <w:rsid w:val="00FD041D"/>
    <w:rsid w:val="00FD4A1E"/>
    <w:rsid w:val="00FD6D5F"/>
    <w:rsid w:val="00FE01C0"/>
    <w:rsid w:val="00FE3F45"/>
    <w:rsid w:val="00FE5EC2"/>
    <w:rsid w:val="00FF05D9"/>
    <w:rsid w:val="00FF1A48"/>
    <w:rsid w:val="00FF2702"/>
    <w:rsid w:val="00FF4499"/>
    <w:rsid w:val="00FF614E"/>
    <w:rsid w:val="0128B0EE"/>
    <w:rsid w:val="02374FE0"/>
    <w:rsid w:val="025F8805"/>
    <w:rsid w:val="03F94693"/>
    <w:rsid w:val="04E46F46"/>
    <w:rsid w:val="05FB54A1"/>
    <w:rsid w:val="065A598F"/>
    <w:rsid w:val="0736BF6A"/>
    <w:rsid w:val="0A45ACC7"/>
    <w:rsid w:val="0B20BB01"/>
    <w:rsid w:val="0C139B11"/>
    <w:rsid w:val="0C769C19"/>
    <w:rsid w:val="0D13F6B0"/>
    <w:rsid w:val="0D5BD079"/>
    <w:rsid w:val="0D9FBB4B"/>
    <w:rsid w:val="0F294366"/>
    <w:rsid w:val="0F81D30C"/>
    <w:rsid w:val="101FC3E3"/>
    <w:rsid w:val="10224FFA"/>
    <w:rsid w:val="103626E2"/>
    <w:rsid w:val="10DEE46C"/>
    <w:rsid w:val="11ECECE1"/>
    <w:rsid w:val="12930211"/>
    <w:rsid w:val="1472C0B1"/>
    <w:rsid w:val="14FC1141"/>
    <w:rsid w:val="159E226B"/>
    <w:rsid w:val="18146364"/>
    <w:rsid w:val="1BA0B9D2"/>
    <w:rsid w:val="1DA0FC81"/>
    <w:rsid w:val="1E144611"/>
    <w:rsid w:val="1E65430C"/>
    <w:rsid w:val="1F759A64"/>
    <w:rsid w:val="1FF1288C"/>
    <w:rsid w:val="1FF6CA12"/>
    <w:rsid w:val="23A69F7A"/>
    <w:rsid w:val="242B5988"/>
    <w:rsid w:val="2579ED65"/>
    <w:rsid w:val="25F2BD5C"/>
    <w:rsid w:val="2D6656C4"/>
    <w:rsid w:val="2D827C35"/>
    <w:rsid w:val="2DF89032"/>
    <w:rsid w:val="2F59A321"/>
    <w:rsid w:val="30A4471D"/>
    <w:rsid w:val="30B433FA"/>
    <w:rsid w:val="310FBBB0"/>
    <w:rsid w:val="316C909C"/>
    <w:rsid w:val="3388DC35"/>
    <w:rsid w:val="348DA892"/>
    <w:rsid w:val="35A5AD96"/>
    <w:rsid w:val="36022AE3"/>
    <w:rsid w:val="371EF1DB"/>
    <w:rsid w:val="37D53A7C"/>
    <w:rsid w:val="39BC4245"/>
    <w:rsid w:val="3BA76930"/>
    <w:rsid w:val="3C1F1BB8"/>
    <w:rsid w:val="3E47D4DB"/>
    <w:rsid w:val="3E8070CF"/>
    <w:rsid w:val="3EB73E00"/>
    <w:rsid w:val="40C140AC"/>
    <w:rsid w:val="41AABDED"/>
    <w:rsid w:val="437A7498"/>
    <w:rsid w:val="43BC5641"/>
    <w:rsid w:val="450A8377"/>
    <w:rsid w:val="45EC820F"/>
    <w:rsid w:val="460F43D8"/>
    <w:rsid w:val="476281DB"/>
    <w:rsid w:val="4A948420"/>
    <w:rsid w:val="4B953C51"/>
    <w:rsid w:val="4DAAF889"/>
    <w:rsid w:val="4FD0E5E3"/>
    <w:rsid w:val="50375A17"/>
    <w:rsid w:val="508B96B0"/>
    <w:rsid w:val="53948CC4"/>
    <w:rsid w:val="54CAC769"/>
    <w:rsid w:val="57E7DC35"/>
    <w:rsid w:val="580F1C9E"/>
    <w:rsid w:val="5856F4E6"/>
    <w:rsid w:val="5C6C3F2B"/>
    <w:rsid w:val="5DD17853"/>
    <w:rsid w:val="5F332B3C"/>
    <w:rsid w:val="5F6923B9"/>
    <w:rsid w:val="5FD3267D"/>
    <w:rsid w:val="5FF3A90F"/>
    <w:rsid w:val="60722C47"/>
    <w:rsid w:val="610EA599"/>
    <w:rsid w:val="61DB60CB"/>
    <w:rsid w:val="636B1674"/>
    <w:rsid w:val="669DB797"/>
    <w:rsid w:val="67AF9A1A"/>
    <w:rsid w:val="67FB8175"/>
    <w:rsid w:val="681F4312"/>
    <w:rsid w:val="686194BD"/>
    <w:rsid w:val="68C92682"/>
    <w:rsid w:val="6C921171"/>
    <w:rsid w:val="6DEE4C0F"/>
    <w:rsid w:val="6E536F19"/>
    <w:rsid w:val="6F66A548"/>
    <w:rsid w:val="724899F1"/>
    <w:rsid w:val="72684FDE"/>
    <w:rsid w:val="74979FA0"/>
    <w:rsid w:val="74CD4B1F"/>
    <w:rsid w:val="75C8013B"/>
    <w:rsid w:val="7607B24C"/>
    <w:rsid w:val="77B8B67B"/>
    <w:rsid w:val="77DE2E49"/>
    <w:rsid w:val="7B621BC0"/>
    <w:rsid w:val="7BF01F42"/>
    <w:rsid w:val="7D559842"/>
    <w:rsid w:val="7E379AF4"/>
    <w:rsid w:val="7EDDA3D2"/>
    <w:rsid w:val="7F4E58FF"/>
    <w:rsid w:val="7F566F4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48875"/>
  <w15:docId w15:val="{2F421644-9F20-42AA-A8F9-895CF2F71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442C"/>
    <w:pPr>
      <w:widowControl/>
      <w:autoSpaceDE w:val="0"/>
      <w:autoSpaceDN w:val="0"/>
      <w:adjustRightInd w:val="0"/>
      <w:spacing w:before="160" w:after="120" w:line="201" w:lineRule="atLeast"/>
      <w:jc w:val="both"/>
    </w:pPr>
    <w:rPr>
      <w:rFonts w:ascii="Arial" w:hAnsi="Arial" w:cs="Arial"/>
      <w:lang w:val="es-ES_tradnl"/>
    </w:rPr>
  </w:style>
  <w:style w:type="paragraph" w:styleId="Heading1">
    <w:name w:val="heading 1"/>
    <w:basedOn w:val="Normal"/>
    <w:next w:val="Normal"/>
    <w:link w:val="Heading1Char"/>
    <w:uiPriority w:val="9"/>
    <w:qFormat/>
    <w:rsid w:val="00C43F7F"/>
    <w:pPr>
      <w:numPr>
        <w:numId w:val="1"/>
      </w:numPr>
      <w:autoSpaceDE/>
      <w:autoSpaceDN/>
      <w:adjustRightInd/>
      <w:spacing w:before="360" w:after="160" w:line="259" w:lineRule="auto"/>
      <w:contextualSpacing/>
      <w:outlineLvl w:val="0"/>
    </w:pPr>
    <w:rPr>
      <w:lang w:val="es-ES"/>
    </w:rPr>
  </w:style>
  <w:style w:type="paragraph" w:styleId="Heading2">
    <w:name w:val="heading 2"/>
    <w:basedOn w:val="Normal"/>
    <w:next w:val="Normal"/>
    <w:link w:val="Heading2Char"/>
    <w:uiPriority w:val="9"/>
    <w:unhideWhenUsed/>
    <w:qFormat/>
    <w:rsid w:val="00750203"/>
    <w:pPr>
      <w:keepNext/>
      <w:keepLines/>
      <w:numPr>
        <w:ilvl w:val="1"/>
        <w:numId w:val="2"/>
      </w:numPr>
      <w:spacing w:before="200" w:line="276" w:lineRule="auto"/>
      <w:outlineLvl w:val="1"/>
    </w:pPr>
    <w:rPr>
      <w:rFonts w:eastAsiaTheme="majorEastAsia"/>
      <w:bCs/>
    </w:rPr>
  </w:style>
  <w:style w:type="paragraph" w:styleId="Heading3">
    <w:name w:val="heading 3"/>
    <w:basedOn w:val="Heading4"/>
    <w:next w:val="Normal"/>
    <w:link w:val="Heading3Char"/>
    <w:uiPriority w:val="9"/>
    <w:unhideWhenUsed/>
    <w:qFormat/>
    <w:rsid w:val="00750203"/>
    <w:pPr>
      <w:numPr>
        <w:numId w:val="4"/>
      </w:numPr>
      <w:outlineLvl w:val="2"/>
    </w:pPr>
  </w:style>
  <w:style w:type="paragraph" w:styleId="Heading4">
    <w:name w:val="heading 4"/>
    <w:basedOn w:val="BodyText"/>
    <w:next w:val="Normal"/>
    <w:link w:val="Heading4Char"/>
    <w:uiPriority w:val="9"/>
    <w:unhideWhenUsed/>
    <w:qFormat/>
    <w:rsid w:val="00750203"/>
    <w:pPr>
      <w:numPr>
        <w:numId w:val="3"/>
      </w:numPr>
      <w:spacing w:before="0" w:after="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B77CA"/>
    <w:pPr>
      <w:autoSpaceDE/>
      <w:autoSpaceDN/>
      <w:adjustRightInd/>
      <w:spacing w:before="0" w:after="0" w:line="240" w:lineRule="auto"/>
      <w:jc w:val="left"/>
    </w:pPr>
    <w:rPr>
      <w:rFonts w:ascii="Times New Roman" w:eastAsia="Times New Roman" w:hAnsi="Times New Roman" w:cs="Times New Roman"/>
      <w:sz w:val="24"/>
      <w:szCs w:val="24"/>
      <w:lang w:val="es-ES" w:eastAsia="es-ES"/>
    </w:rPr>
  </w:style>
  <w:style w:type="paragraph" w:styleId="BodyText">
    <w:name w:val="Body Text"/>
    <w:basedOn w:val="Normal"/>
    <w:uiPriority w:val="1"/>
    <w:qFormat/>
    <w:rsid w:val="00750203"/>
  </w:style>
  <w:style w:type="paragraph" w:customStyle="1" w:styleId="Ttulo11">
    <w:name w:val="Título 11"/>
    <w:basedOn w:val="Normal"/>
    <w:uiPriority w:val="1"/>
    <w:qFormat/>
    <w:rsid w:val="008B3D38"/>
    <w:pPr>
      <w:spacing w:before="74"/>
      <w:ind w:left="106"/>
      <w:outlineLvl w:val="1"/>
    </w:pPr>
    <w:rPr>
      <w:rFonts w:eastAsia="Arial"/>
      <w:b/>
      <w:bCs/>
      <w:sz w:val="20"/>
      <w:szCs w:val="20"/>
    </w:rPr>
  </w:style>
  <w:style w:type="paragraph" w:styleId="ListParagraph">
    <w:name w:val="List Paragraph"/>
    <w:basedOn w:val="Normal"/>
    <w:uiPriority w:val="34"/>
    <w:qFormat/>
    <w:rsid w:val="008B3D38"/>
  </w:style>
  <w:style w:type="paragraph" w:customStyle="1" w:styleId="TableParagraph">
    <w:name w:val="Table Paragraph"/>
    <w:basedOn w:val="Normal"/>
    <w:uiPriority w:val="1"/>
    <w:qFormat/>
    <w:rsid w:val="008B3D38"/>
  </w:style>
  <w:style w:type="paragraph" w:styleId="Header">
    <w:name w:val="header"/>
    <w:basedOn w:val="Normal"/>
    <w:link w:val="HeaderChar"/>
    <w:uiPriority w:val="99"/>
    <w:unhideWhenUsed/>
    <w:rsid w:val="00E4232A"/>
    <w:pPr>
      <w:tabs>
        <w:tab w:val="center" w:pos="4252"/>
        <w:tab w:val="right" w:pos="8504"/>
      </w:tabs>
    </w:pPr>
  </w:style>
  <w:style w:type="character" w:customStyle="1" w:styleId="HeaderChar">
    <w:name w:val="Header Char"/>
    <w:basedOn w:val="DefaultParagraphFont"/>
    <w:link w:val="Header"/>
    <w:uiPriority w:val="99"/>
    <w:rsid w:val="00E4232A"/>
  </w:style>
  <w:style w:type="paragraph" w:styleId="Footer">
    <w:name w:val="footer"/>
    <w:basedOn w:val="Normal"/>
    <w:link w:val="FooterChar"/>
    <w:uiPriority w:val="99"/>
    <w:unhideWhenUsed/>
    <w:rsid w:val="00E4232A"/>
    <w:pPr>
      <w:tabs>
        <w:tab w:val="center" w:pos="4252"/>
        <w:tab w:val="right" w:pos="8504"/>
      </w:tabs>
    </w:pPr>
  </w:style>
  <w:style w:type="character" w:customStyle="1" w:styleId="FooterChar">
    <w:name w:val="Footer Char"/>
    <w:basedOn w:val="DefaultParagraphFont"/>
    <w:link w:val="Footer"/>
    <w:uiPriority w:val="99"/>
    <w:rsid w:val="00E4232A"/>
  </w:style>
  <w:style w:type="paragraph" w:styleId="BalloonText">
    <w:name w:val="Balloon Text"/>
    <w:basedOn w:val="Normal"/>
    <w:link w:val="BalloonTextChar"/>
    <w:uiPriority w:val="99"/>
    <w:semiHidden/>
    <w:unhideWhenUsed/>
    <w:rsid w:val="00E51DCE"/>
    <w:rPr>
      <w:rFonts w:ascii="Tahoma" w:hAnsi="Tahoma" w:cs="Tahoma"/>
      <w:sz w:val="16"/>
      <w:szCs w:val="16"/>
    </w:rPr>
  </w:style>
  <w:style w:type="character" w:customStyle="1" w:styleId="BalloonTextChar">
    <w:name w:val="Balloon Text Char"/>
    <w:basedOn w:val="DefaultParagraphFont"/>
    <w:link w:val="BalloonText"/>
    <w:uiPriority w:val="99"/>
    <w:semiHidden/>
    <w:rsid w:val="00E51DCE"/>
    <w:rPr>
      <w:rFonts w:ascii="Tahoma" w:hAnsi="Tahoma" w:cs="Tahoma"/>
      <w:sz w:val="16"/>
      <w:szCs w:val="16"/>
    </w:rPr>
  </w:style>
  <w:style w:type="character" w:styleId="CommentReference">
    <w:name w:val="annotation reference"/>
    <w:basedOn w:val="DefaultParagraphFont"/>
    <w:uiPriority w:val="99"/>
    <w:semiHidden/>
    <w:unhideWhenUsed/>
    <w:rsid w:val="00E51DCE"/>
    <w:rPr>
      <w:sz w:val="16"/>
      <w:szCs w:val="16"/>
    </w:rPr>
  </w:style>
  <w:style w:type="paragraph" w:styleId="CommentText">
    <w:name w:val="annotation text"/>
    <w:basedOn w:val="Normal"/>
    <w:link w:val="CommentTextChar"/>
    <w:uiPriority w:val="99"/>
    <w:unhideWhenUsed/>
    <w:rsid w:val="00E51DCE"/>
    <w:rPr>
      <w:sz w:val="20"/>
      <w:szCs w:val="20"/>
    </w:rPr>
  </w:style>
  <w:style w:type="character" w:customStyle="1" w:styleId="CommentTextChar">
    <w:name w:val="Comment Text Char"/>
    <w:basedOn w:val="DefaultParagraphFont"/>
    <w:link w:val="CommentText"/>
    <w:uiPriority w:val="99"/>
    <w:rsid w:val="00E51DCE"/>
    <w:rPr>
      <w:sz w:val="20"/>
      <w:szCs w:val="20"/>
    </w:rPr>
  </w:style>
  <w:style w:type="paragraph" w:styleId="Revision">
    <w:name w:val="Revision"/>
    <w:hidden/>
    <w:uiPriority w:val="99"/>
    <w:semiHidden/>
    <w:rsid w:val="001E5E2F"/>
    <w:pPr>
      <w:widowControl/>
    </w:pPr>
  </w:style>
  <w:style w:type="paragraph" w:styleId="CommentSubject">
    <w:name w:val="annotation subject"/>
    <w:basedOn w:val="CommentText"/>
    <w:next w:val="CommentText"/>
    <w:link w:val="CommentSubjectChar"/>
    <w:uiPriority w:val="99"/>
    <w:semiHidden/>
    <w:unhideWhenUsed/>
    <w:rsid w:val="000260F8"/>
    <w:rPr>
      <w:b/>
      <w:bCs/>
    </w:rPr>
  </w:style>
  <w:style w:type="character" w:customStyle="1" w:styleId="CommentSubjectChar">
    <w:name w:val="Comment Subject Char"/>
    <w:basedOn w:val="CommentTextChar"/>
    <w:link w:val="CommentSubject"/>
    <w:uiPriority w:val="99"/>
    <w:semiHidden/>
    <w:rsid w:val="000260F8"/>
    <w:rPr>
      <w:b/>
      <w:bCs/>
      <w:sz w:val="20"/>
      <w:szCs w:val="20"/>
    </w:rPr>
  </w:style>
  <w:style w:type="paragraph" w:customStyle="1" w:styleId="Pa14">
    <w:name w:val="Pa14"/>
    <w:basedOn w:val="Normal"/>
    <w:next w:val="Normal"/>
    <w:uiPriority w:val="99"/>
    <w:rsid w:val="00956612"/>
    <w:rPr>
      <w:sz w:val="24"/>
      <w:szCs w:val="24"/>
      <w:lang w:val="es-ES"/>
    </w:rPr>
  </w:style>
  <w:style w:type="paragraph" w:customStyle="1" w:styleId="Default">
    <w:name w:val="Default"/>
    <w:rsid w:val="00F26AA8"/>
    <w:pPr>
      <w:widowControl/>
      <w:autoSpaceDE w:val="0"/>
      <w:autoSpaceDN w:val="0"/>
      <w:adjustRightInd w:val="0"/>
    </w:pPr>
    <w:rPr>
      <w:rFonts w:ascii="Barlow Semi Condensed" w:hAnsi="Barlow Semi Condensed" w:cs="Barlow Semi Condensed"/>
      <w:color w:val="000000"/>
      <w:sz w:val="24"/>
      <w:szCs w:val="24"/>
      <w:lang w:val="es-ES"/>
    </w:rPr>
  </w:style>
  <w:style w:type="character" w:customStyle="1" w:styleId="Heading4Char">
    <w:name w:val="Heading 4 Char"/>
    <w:basedOn w:val="DefaultParagraphFont"/>
    <w:link w:val="Heading4"/>
    <w:uiPriority w:val="9"/>
    <w:rsid w:val="00750203"/>
    <w:rPr>
      <w:rFonts w:ascii="Arial" w:hAnsi="Arial" w:cs="Arial"/>
      <w:lang w:val="es-ES_tradnl"/>
    </w:rPr>
  </w:style>
  <w:style w:type="character" w:customStyle="1" w:styleId="Heading1Char">
    <w:name w:val="Heading 1 Char"/>
    <w:basedOn w:val="DefaultParagraphFont"/>
    <w:link w:val="Heading1"/>
    <w:uiPriority w:val="9"/>
    <w:rsid w:val="00C43F7F"/>
    <w:rPr>
      <w:rFonts w:ascii="Arial" w:hAnsi="Arial" w:cs="Arial"/>
      <w:lang w:val="es-ES"/>
    </w:rPr>
  </w:style>
  <w:style w:type="character" w:customStyle="1" w:styleId="Heading2Char">
    <w:name w:val="Heading 2 Char"/>
    <w:basedOn w:val="DefaultParagraphFont"/>
    <w:link w:val="Heading2"/>
    <w:uiPriority w:val="9"/>
    <w:rsid w:val="00750203"/>
    <w:rPr>
      <w:rFonts w:ascii="Arial" w:eastAsiaTheme="majorEastAsia" w:hAnsi="Arial" w:cs="Arial"/>
      <w:bCs/>
      <w:lang w:val="es-ES_tradnl"/>
    </w:rPr>
  </w:style>
  <w:style w:type="paragraph" w:customStyle="1" w:styleId="Pa10">
    <w:name w:val="Pa10"/>
    <w:basedOn w:val="Normal"/>
    <w:next w:val="Normal"/>
    <w:uiPriority w:val="99"/>
    <w:rsid w:val="00750203"/>
    <w:rPr>
      <w:sz w:val="24"/>
      <w:szCs w:val="24"/>
      <w:lang w:val="es-ES"/>
    </w:rPr>
  </w:style>
  <w:style w:type="character" w:customStyle="1" w:styleId="Heading3Char">
    <w:name w:val="Heading 3 Char"/>
    <w:basedOn w:val="DefaultParagraphFont"/>
    <w:link w:val="Heading3"/>
    <w:uiPriority w:val="9"/>
    <w:rsid w:val="00750203"/>
    <w:rPr>
      <w:rFonts w:ascii="Arial" w:hAnsi="Arial" w:cs="Arial"/>
      <w:lang w:val="es-ES_tradnl"/>
    </w:rPr>
  </w:style>
  <w:style w:type="table" w:customStyle="1" w:styleId="TableNormal1">
    <w:name w:val="Table Normal1"/>
    <w:uiPriority w:val="2"/>
    <w:semiHidden/>
    <w:unhideWhenUsed/>
    <w:qFormat/>
    <w:rsid w:val="008D49AF"/>
    <w:tblPr>
      <w:tblInd w:w="0" w:type="dxa"/>
      <w:tblCellMar>
        <w:top w:w="0" w:type="dxa"/>
        <w:left w:w="0" w:type="dxa"/>
        <w:bottom w:w="0" w:type="dxa"/>
        <w:right w:w="0" w:type="dxa"/>
      </w:tblCellMar>
    </w:tblPr>
  </w:style>
  <w:style w:type="character" w:customStyle="1" w:styleId="normaltextrun1">
    <w:name w:val="normaltextrun1"/>
    <w:basedOn w:val="DefaultParagraphFont"/>
    <w:rsid w:val="006B77CA"/>
  </w:style>
  <w:style w:type="character" w:customStyle="1" w:styleId="eop">
    <w:name w:val="eop"/>
    <w:basedOn w:val="DefaultParagraphFont"/>
    <w:rsid w:val="006B77CA"/>
  </w:style>
  <w:style w:type="character" w:customStyle="1" w:styleId="normaltextrun">
    <w:name w:val="normaltextrun"/>
    <w:basedOn w:val="DefaultParagraphFont"/>
    <w:rsid w:val="003F1959"/>
  </w:style>
  <w:style w:type="table" w:styleId="TableGrid">
    <w:name w:val="Table Grid"/>
    <w:basedOn w:val="TableNormal"/>
    <w:uiPriority w:val="59"/>
    <w:rsid w:val="00701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1pto">
    <w:name w:val="Estilo 11 pto"/>
    <w:basedOn w:val="DefaultParagraphFont"/>
    <w:rsid w:val="009632C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173432">
      <w:bodyDiv w:val="1"/>
      <w:marLeft w:val="0"/>
      <w:marRight w:val="0"/>
      <w:marTop w:val="0"/>
      <w:marBottom w:val="0"/>
      <w:divBdr>
        <w:top w:val="none" w:sz="0" w:space="0" w:color="auto"/>
        <w:left w:val="none" w:sz="0" w:space="0" w:color="auto"/>
        <w:bottom w:val="none" w:sz="0" w:space="0" w:color="auto"/>
        <w:right w:val="none" w:sz="0" w:space="0" w:color="auto"/>
      </w:divBdr>
    </w:div>
    <w:div w:id="913660881">
      <w:bodyDiv w:val="1"/>
      <w:marLeft w:val="0"/>
      <w:marRight w:val="0"/>
      <w:marTop w:val="0"/>
      <w:marBottom w:val="0"/>
      <w:divBdr>
        <w:top w:val="none" w:sz="0" w:space="0" w:color="auto"/>
        <w:left w:val="none" w:sz="0" w:space="0" w:color="auto"/>
        <w:bottom w:val="none" w:sz="0" w:space="0" w:color="auto"/>
        <w:right w:val="none" w:sz="0" w:space="0" w:color="auto"/>
      </w:divBdr>
      <w:divsChild>
        <w:div w:id="1338314981">
          <w:marLeft w:val="0"/>
          <w:marRight w:val="0"/>
          <w:marTop w:val="0"/>
          <w:marBottom w:val="0"/>
          <w:divBdr>
            <w:top w:val="none" w:sz="0" w:space="0" w:color="auto"/>
            <w:left w:val="none" w:sz="0" w:space="0" w:color="auto"/>
            <w:bottom w:val="none" w:sz="0" w:space="0" w:color="auto"/>
            <w:right w:val="none" w:sz="0" w:space="0" w:color="auto"/>
          </w:divBdr>
          <w:divsChild>
            <w:div w:id="749814967">
              <w:marLeft w:val="0"/>
              <w:marRight w:val="0"/>
              <w:marTop w:val="0"/>
              <w:marBottom w:val="0"/>
              <w:divBdr>
                <w:top w:val="none" w:sz="0" w:space="0" w:color="auto"/>
                <w:left w:val="none" w:sz="0" w:space="0" w:color="auto"/>
                <w:bottom w:val="none" w:sz="0" w:space="0" w:color="auto"/>
                <w:right w:val="none" w:sz="0" w:space="0" w:color="auto"/>
              </w:divBdr>
              <w:divsChild>
                <w:div w:id="1626153947">
                  <w:marLeft w:val="0"/>
                  <w:marRight w:val="0"/>
                  <w:marTop w:val="0"/>
                  <w:marBottom w:val="0"/>
                  <w:divBdr>
                    <w:top w:val="none" w:sz="0" w:space="0" w:color="auto"/>
                    <w:left w:val="none" w:sz="0" w:space="0" w:color="auto"/>
                    <w:bottom w:val="none" w:sz="0" w:space="0" w:color="auto"/>
                    <w:right w:val="none" w:sz="0" w:space="0" w:color="auto"/>
                  </w:divBdr>
                  <w:divsChild>
                    <w:div w:id="1020200476">
                      <w:marLeft w:val="0"/>
                      <w:marRight w:val="0"/>
                      <w:marTop w:val="0"/>
                      <w:marBottom w:val="0"/>
                      <w:divBdr>
                        <w:top w:val="none" w:sz="0" w:space="0" w:color="auto"/>
                        <w:left w:val="none" w:sz="0" w:space="0" w:color="auto"/>
                        <w:bottom w:val="none" w:sz="0" w:space="0" w:color="auto"/>
                        <w:right w:val="none" w:sz="0" w:space="0" w:color="auto"/>
                      </w:divBdr>
                      <w:divsChild>
                        <w:div w:id="1900900044">
                          <w:marLeft w:val="0"/>
                          <w:marRight w:val="0"/>
                          <w:marTop w:val="0"/>
                          <w:marBottom w:val="0"/>
                          <w:divBdr>
                            <w:top w:val="none" w:sz="0" w:space="0" w:color="auto"/>
                            <w:left w:val="none" w:sz="0" w:space="0" w:color="auto"/>
                            <w:bottom w:val="none" w:sz="0" w:space="0" w:color="auto"/>
                            <w:right w:val="none" w:sz="0" w:space="0" w:color="auto"/>
                          </w:divBdr>
                          <w:divsChild>
                            <w:div w:id="340204722">
                              <w:marLeft w:val="0"/>
                              <w:marRight w:val="0"/>
                              <w:marTop w:val="0"/>
                              <w:marBottom w:val="0"/>
                              <w:divBdr>
                                <w:top w:val="none" w:sz="0" w:space="0" w:color="auto"/>
                                <w:left w:val="none" w:sz="0" w:space="0" w:color="auto"/>
                                <w:bottom w:val="none" w:sz="0" w:space="0" w:color="auto"/>
                                <w:right w:val="none" w:sz="0" w:space="0" w:color="auto"/>
                              </w:divBdr>
                              <w:divsChild>
                                <w:div w:id="1317304015">
                                  <w:marLeft w:val="0"/>
                                  <w:marRight w:val="0"/>
                                  <w:marTop w:val="0"/>
                                  <w:marBottom w:val="0"/>
                                  <w:divBdr>
                                    <w:top w:val="none" w:sz="0" w:space="0" w:color="auto"/>
                                    <w:left w:val="none" w:sz="0" w:space="0" w:color="auto"/>
                                    <w:bottom w:val="none" w:sz="0" w:space="0" w:color="auto"/>
                                    <w:right w:val="none" w:sz="0" w:space="0" w:color="auto"/>
                                  </w:divBdr>
                                  <w:divsChild>
                                    <w:div w:id="576596643">
                                      <w:marLeft w:val="0"/>
                                      <w:marRight w:val="0"/>
                                      <w:marTop w:val="0"/>
                                      <w:marBottom w:val="0"/>
                                      <w:divBdr>
                                        <w:top w:val="none" w:sz="0" w:space="0" w:color="auto"/>
                                        <w:left w:val="none" w:sz="0" w:space="0" w:color="auto"/>
                                        <w:bottom w:val="none" w:sz="0" w:space="0" w:color="auto"/>
                                        <w:right w:val="none" w:sz="0" w:space="0" w:color="auto"/>
                                      </w:divBdr>
                                      <w:divsChild>
                                        <w:div w:id="1250458407">
                                          <w:marLeft w:val="0"/>
                                          <w:marRight w:val="0"/>
                                          <w:marTop w:val="0"/>
                                          <w:marBottom w:val="0"/>
                                          <w:divBdr>
                                            <w:top w:val="none" w:sz="0" w:space="0" w:color="auto"/>
                                            <w:left w:val="none" w:sz="0" w:space="0" w:color="auto"/>
                                            <w:bottom w:val="none" w:sz="0" w:space="0" w:color="auto"/>
                                            <w:right w:val="none" w:sz="0" w:space="0" w:color="auto"/>
                                          </w:divBdr>
                                          <w:divsChild>
                                            <w:div w:id="1619794624">
                                              <w:marLeft w:val="0"/>
                                              <w:marRight w:val="0"/>
                                              <w:marTop w:val="0"/>
                                              <w:marBottom w:val="0"/>
                                              <w:divBdr>
                                                <w:top w:val="none" w:sz="0" w:space="0" w:color="auto"/>
                                                <w:left w:val="none" w:sz="0" w:space="0" w:color="auto"/>
                                                <w:bottom w:val="none" w:sz="0" w:space="0" w:color="auto"/>
                                                <w:right w:val="none" w:sz="0" w:space="0" w:color="auto"/>
                                              </w:divBdr>
                                              <w:divsChild>
                                                <w:div w:id="1202673562">
                                                  <w:marLeft w:val="0"/>
                                                  <w:marRight w:val="0"/>
                                                  <w:marTop w:val="0"/>
                                                  <w:marBottom w:val="0"/>
                                                  <w:divBdr>
                                                    <w:top w:val="none" w:sz="0" w:space="0" w:color="auto"/>
                                                    <w:left w:val="none" w:sz="0" w:space="0" w:color="auto"/>
                                                    <w:bottom w:val="none" w:sz="0" w:space="0" w:color="auto"/>
                                                    <w:right w:val="none" w:sz="0" w:space="0" w:color="auto"/>
                                                  </w:divBdr>
                                                  <w:divsChild>
                                                    <w:div w:id="227494055">
                                                      <w:marLeft w:val="0"/>
                                                      <w:marRight w:val="0"/>
                                                      <w:marTop w:val="0"/>
                                                      <w:marBottom w:val="0"/>
                                                      <w:divBdr>
                                                        <w:top w:val="single" w:sz="6" w:space="0" w:color="auto"/>
                                                        <w:left w:val="none" w:sz="0" w:space="0" w:color="auto"/>
                                                        <w:bottom w:val="single" w:sz="6" w:space="0" w:color="auto"/>
                                                        <w:right w:val="none" w:sz="0" w:space="0" w:color="auto"/>
                                                      </w:divBdr>
                                                      <w:divsChild>
                                                        <w:div w:id="93063522">
                                                          <w:marLeft w:val="0"/>
                                                          <w:marRight w:val="0"/>
                                                          <w:marTop w:val="0"/>
                                                          <w:marBottom w:val="0"/>
                                                          <w:divBdr>
                                                            <w:top w:val="none" w:sz="0" w:space="0" w:color="auto"/>
                                                            <w:left w:val="none" w:sz="0" w:space="0" w:color="auto"/>
                                                            <w:bottom w:val="none" w:sz="0" w:space="0" w:color="auto"/>
                                                            <w:right w:val="none" w:sz="0" w:space="0" w:color="auto"/>
                                                          </w:divBdr>
                                                          <w:divsChild>
                                                            <w:div w:id="1739788252">
                                                              <w:marLeft w:val="0"/>
                                                              <w:marRight w:val="0"/>
                                                              <w:marTop w:val="0"/>
                                                              <w:marBottom w:val="0"/>
                                                              <w:divBdr>
                                                                <w:top w:val="none" w:sz="0" w:space="0" w:color="auto"/>
                                                                <w:left w:val="none" w:sz="0" w:space="0" w:color="auto"/>
                                                                <w:bottom w:val="none" w:sz="0" w:space="0" w:color="auto"/>
                                                                <w:right w:val="none" w:sz="0" w:space="0" w:color="auto"/>
                                                              </w:divBdr>
                                                              <w:divsChild>
                                                                <w:div w:id="274795410">
                                                                  <w:marLeft w:val="0"/>
                                                                  <w:marRight w:val="0"/>
                                                                  <w:marTop w:val="0"/>
                                                                  <w:marBottom w:val="0"/>
                                                                  <w:divBdr>
                                                                    <w:top w:val="none" w:sz="0" w:space="0" w:color="auto"/>
                                                                    <w:left w:val="none" w:sz="0" w:space="0" w:color="auto"/>
                                                                    <w:bottom w:val="none" w:sz="0" w:space="0" w:color="auto"/>
                                                                    <w:right w:val="none" w:sz="0" w:space="0" w:color="auto"/>
                                                                  </w:divBdr>
                                                                  <w:divsChild>
                                                                    <w:div w:id="1457140003">
                                                                      <w:marLeft w:val="0"/>
                                                                      <w:marRight w:val="0"/>
                                                                      <w:marTop w:val="0"/>
                                                                      <w:marBottom w:val="0"/>
                                                                      <w:divBdr>
                                                                        <w:top w:val="none" w:sz="0" w:space="0" w:color="auto"/>
                                                                        <w:left w:val="none" w:sz="0" w:space="0" w:color="auto"/>
                                                                        <w:bottom w:val="none" w:sz="0" w:space="0" w:color="auto"/>
                                                                        <w:right w:val="none" w:sz="0" w:space="0" w:color="auto"/>
                                                                      </w:divBdr>
                                                                      <w:divsChild>
                                                                        <w:div w:id="622342683">
                                                                          <w:marLeft w:val="0"/>
                                                                          <w:marRight w:val="0"/>
                                                                          <w:marTop w:val="0"/>
                                                                          <w:marBottom w:val="0"/>
                                                                          <w:divBdr>
                                                                            <w:top w:val="none" w:sz="0" w:space="0" w:color="auto"/>
                                                                            <w:left w:val="none" w:sz="0" w:space="0" w:color="auto"/>
                                                                            <w:bottom w:val="none" w:sz="0" w:space="0" w:color="auto"/>
                                                                            <w:right w:val="none" w:sz="0" w:space="0" w:color="auto"/>
                                                                          </w:divBdr>
                                                                          <w:divsChild>
                                                                            <w:div w:id="727453891">
                                                                              <w:marLeft w:val="0"/>
                                                                              <w:marRight w:val="0"/>
                                                                              <w:marTop w:val="0"/>
                                                                              <w:marBottom w:val="0"/>
                                                                              <w:divBdr>
                                                                                <w:top w:val="none" w:sz="0" w:space="0" w:color="auto"/>
                                                                                <w:left w:val="none" w:sz="0" w:space="0" w:color="auto"/>
                                                                                <w:bottom w:val="none" w:sz="0" w:space="0" w:color="auto"/>
                                                                                <w:right w:val="none" w:sz="0" w:space="0" w:color="auto"/>
                                                                              </w:divBdr>
                                                                              <w:divsChild>
                                                                                <w:div w:id="183776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4850337">
      <w:bodyDiv w:val="1"/>
      <w:marLeft w:val="0"/>
      <w:marRight w:val="0"/>
      <w:marTop w:val="0"/>
      <w:marBottom w:val="0"/>
      <w:divBdr>
        <w:top w:val="none" w:sz="0" w:space="0" w:color="auto"/>
        <w:left w:val="none" w:sz="0" w:space="0" w:color="auto"/>
        <w:bottom w:val="none" w:sz="0" w:space="0" w:color="auto"/>
        <w:right w:val="none" w:sz="0" w:space="0" w:color="auto"/>
      </w:divBdr>
    </w:div>
    <w:div w:id="1619726501">
      <w:bodyDiv w:val="1"/>
      <w:marLeft w:val="0"/>
      <w:marRight w:val="0"/>
      <w:marTop w:val="0"/>
      <w:marBottom w:val="0"/>
      <w:divBdr>
        <w:top w:val="none" w:sz="0" w:space="0" w:color="auto"/>
        <w:left w:val="none" w:sz="0" w:space="0" w:color="auto"/>
        <w:bottom w:val="none" w:sz="0" w:space="0" w:color="auto"/>
        <w:right w:val="none" w:sz="0" w:space="0" w:color="auto"/>
      </w:divBdr>
    </w:div>
    <w:div w:id="1918396847">
      <w:bodyDiv w:val="1"/>
      <w:marLeft w:val="0"/>
      <w:marRight w:val="0"/>
      <w:marTop w:val="0"/>
      <w:marBottom w:val="0"/>
      <w:divBdr>
        <w:top w:val="none" w:sz="0" w:space="0" w:color="auto"/>
        <w:left w:val="none" w:sz="0" w:space="0" w:color="auto"/>
        <w:bottom w:val="none" w:sz="0" w:space="0" w:color="auto"/>
        <w:right w:val="none" w:sz="0" w:space="0" w:color="auto"/>
      </w:divBdr>
      <w:divsChild>
        <w:div w:id="846287691">
          <w:marLeft w:val="0"/>
          <w:marRight w:val="0"/>
          <w:marTop w:val="0"/>
          <w:marBottom w:val="0"/>
          <w:divBdr>
            <w:top w:val="none" w:sz="0" w:space="0" w:color="auto"/>
            <w:left w:val="none" w:sz="0" w:space="0" w:color="auto"/>
            <w:bottom w:val="none" w:sz="0" w:space="0" w:color="auto"/>
            <w:right w:val="none" w:sz="0" w:space="0" w:color="auto"/>
          </w:divBdr>
          <w:divsChild>
            <w:div w:id="1138495026">
              <w:marLeft w:val="0"/>
              <w:marRight w:val="0"/>
              <w:marTop w:val="0"/>
              <w:marBottom w:val="0"/>
              <w:divBdr>
                <w:top w:val="none" w:sz="0" w:space="0" w:color="auto"/>
                <w:left w:val="none" w:sz="0" w:space="0" w:color="auto"/>
                <w:bottom w:val="none" w:sz="0" w:space="0" w:color="auto"/>
                <w:right w:val="none" w:sz="0" w:space="0" w:color="auto"/>
              </w:divBdr>
              <w:divsChild>
                <w:div w:id="1762094847">
                  <w:marLeft w:val="0"/>
                  <w:marRight w:val="0"/>
                  <w:marTop w:val="0"/>
                  <w:marBottom w:val="0"/>
                  <w:divBdr>
                    <w:top w:val="none" w:sz="0" w:space="0" w:color="auto"/>
                    <w:left w:val="none" w:sz="0" w:space="0" w:color="auto"/>
                    <w:bottom w:val="none" w:sz="0" w:space="0" w:color="auto"/>
                    <w:right w:val="none" w:sz="0" w:space="0" w:color="auto"/>
                  </w:divBdr>
                  <w:divsChild>
                    <w:div w:id="828596173">
                      <w:marLeft w:val="0"/>
                      <w:marRight w:val="0"/>
                      <w:marTop w:val="0"/>
                      <w:marBottom w:val="0"/>
                      <w:divBdr>
                        <w:top w:val="none" w:sz="0" w:space="0" w:color="auto"/>
                        <w:left w:val="none" w:sz="0" w:space="0" w:color="auto"/>
                        <w:bottom w:val="none" w:sz="0" w:space="0" w:color="auto"/>
                        <w:right w:val="none" w:sz="0" w:space="0" w:color="auto"/>
                      </w:divBdr>
                      <w:divsChild>
                        <w:div w:id="1165122331">
                          <w:marLeft w:val="0"/>
                          <w:marRight w:val="0"/>
                          <w:marTop w:val="0"/>
                          <w:marBottom w:val="0"/>
                          <w:divBdr>
                            <w:top w:val="none" w:sz="0" w:space="0" w:color="auto"/>
                            <w:left w:val="none" w:sz="0" w:space="0" w:color="auto"/>
                            <w:bottom w:val="none" w:sz="0" w:space="0" w:color="auto"/>
                            <w:right w:val="none" w:sz="0" w:space="0" w:color="auto"/>
                          </w:divBdr>
                          <w:divsChild>
                            <w:div w:id="1711029084">
                              <w:marLeft w:val="0"/>
                              <w:marRight w:val="0"/>
                              <w:marTop w:val="0"/>
                              <w:marBottom w:val="0"/>
                              <w:divBdr>
                                <w:top w:val="none" w:sz="0" w:space="0" w:color="auto"/>
                                <w:left w:val="none" w:sz="0" w:space="0" w:color="auto"/>
                                <w:bottom w:val="none" w:sz="0" w:space="0" w:color="auto"/>
                                <w:right w:val="none" w:sz="0" w:space="0" w:color="auto"/>
                              </w:divBdr>
                              <w:divsChild>
                                <w:div w:id="624501431">
                                  <w:marLeft w:val="0"/>
                                  <w:marRight w:val="0"/>
                                  <w:marTop w:val="0"/>
                                  <w:marBottom w:val="0"/>
                                  <w:divBdr>
                                    <w:top w:val="none" w:sz="0" w:space="0" w:color="auto"/>
                                    <w:left w:val="none" w:sz="0" w:space="0" w:color="auto"/>
                                    <w:bottom w:val="none" w:sz="0" w:space="0" w:color="auto"/>
                                    <w:right w:val="none" w:sz="0" w:space="0" w:color="auto"/>
                                  </w:divBdr>
                                  <w:divsChild>
                                    <w:div w:id="1750499314">
                                      <w:marLeft w:val="0"/>
                                      <w:marRight w:val="0"/>
                                      <w:marTop w:val="0"/>
                                      <w:marBottom w:val="0"/>
                                      <w:divBdr>
                                        <w:top w:val="none" w:sz="0" w:space="0" w:color="auto"/>
                                        <w:left w:val="none" w:sz="0" w:space="0" w:color="auto"/>
                                        <w:bottom w:val="none" w:sz="0" w:space="0" w:color="auto"/>
                                        <w:right w:val="none" w:sz="0" w:space="0" w:color="auto"/>
                                      </w:divBdr>
                                      <w:divsChild>
                                        <w:div w:id="575553747">
                                          <w:marLeft w:val="0"/>
                                          <w:marRight w:val="0"/>
                                          <w:marTop w:val="0"/>
                                          <w:marBottom w:val="0"/>
                                          <w:divBdr>
                                            <w:top w:val="none" w:sz="0" w:space="0" w:color="auto"/>
                                            <w:left w:val="none" w:sz="0" w:space="0" w:color="auto"/>
                                            <w:bottom w:val="none" w:sz="0" w:space="0" w:color="auto"/>
                                            <w:right w:val="none" w:sz="0" w:space="0" w:color="auto"/>
                                          </w:divBdr>
                                          <w:divsChild>
                                            <w:div w:id="1347319991">
                                              <w:marLeft w:val="0"/>
                                              <w:marRight w:val="0"/>
                                              <w:marTop w:val="0"/>
                                              <w:marBottom w:val="0"/>
                                              <w:divBdr>
                                                <w:top w:val="none" w:sz="0" w:space="0" w:color="auto"/>
                                                <w:left w:val="none" w:sz="0" w:space="0" w:color="auto"/>
                                                <w:bottom w:val="none" w:sz="0" w:space="0" w:color="auto"/>
                                                <w:right w:val="none" w:sz="0" w:space="0" w:color="auto"/>
                                              </w:divBdr>
                                              <w:divsChild>
                                                <w:div w:id="480737227">
                                                  <w:marLeft w:val="0"/>
                                                  <w:marRight w:val="0"/>
                                                  <w:marTop w:val="0"/>
                                                  <w:marBottom w:val="0"/>
                                                  <w:divBdr>
                                                    <w:top w:val="none" w:sz="0" w:space="0" w:color="auto"/>
                                                    <w:left w:val="none" w:sz="0" w:space="0" w:color="auto"/>
                                                    <w:bottom w:val="none" w:sz="0" w:space="0" w:color="auto"/>
                                                    <w:right w:val="none" w:sz="0" w:space="0" w:color="auto"/>
                                                  </w:divBdr>
                                                  <w:divsChild>
                                                    <w:div w:id="1486167423">
                                                      <w:marLeft w:val="0"/>
                                                      <w:marRight w:val="0"/>
                                                      <w:marTop w:val="0"/>
                                                      <w:marBottom w:val="0"/>
                                                      <w:divBdr>
                                                        <w:top w:val="single" w:sz="6" w:space="0" w:color="auto"/>
                                                        <w:left w:val="none" w:sz="0" w:space="0" w:color="auto"/>
                                                        <w:bottom w:val="single" w:sz="6" w:space="0" w:color="auto"/>
                                                        <w:right w:val="none" w:sz="0" w:space="0" w:color="auto"/>
                                                      </w:divBdr>
                                                      <w:divsChild>
                                                        <w:div w:id="66923545">
                                                          <w:marLeft w:val="0"/>
                                                          <w:marRight w:val="0"/>
                                                          <w:marTop w:val="0"/>
                                                          <w:marBottom w:val="0"/>
                                                          <w:divBdr>
                                                            <w:top w:val="none" w:sz="0" w:space="0" w:color="auto"/>
                                                            <w:left w:val="none" w:sz="0" w:space="0" w:color="auto"/>
                                                            <w:bottom w:val="none" w:sz="0" w:space="0" w:color="auto"/>
                                                            <w:right w:val="none" w:sz="0" w:space="0" w:color="auto"/>
                                                          </w:divBdr>
                                                          <w:divsChild>
                                                            <w:div w:id="1686125919">
                                                              <w:marLeft w:val="0"/>
                                                              <w:marRight w:val="0"/>
                                                              <w:marTop w:val="0"/>
                                                              <w:marBottom w:val="0"/>
                                                              <w:divBdr>
                                                                <w:top w:val="none" w:sz="0" w:space="0" w:color="auto"/>
                                                                <w:left w:val="none" w:sz="0" w:space="0" w:color="auto"/>
                                                                <w:bottom w:val="none" w:sz="0" w:space="0" w:color="auto"/>
                                                                <w:right w:val="none" w:sz="0" w:space="0" w:color="auto"/>
                                                              </w:divBdr>
                                                              <w:divsChild>
                                                                <w:div w:id="382992720">
                                                                  <w:marLeft w:val="0"/>
                                                                  <w:marRight w:val="0"/>
                                                                  <w:marTop w:val="0"/>
                                                                  <w:marBottom w:val="0"/>
                                                                  <w:divBdr>
                                                                    <w:top w:val="none" w:sz="0" w:space="0" w:color="auto"/>
                                                                    <w:left w:val="none" w:sz="0" w:space="0" w:color="auto"/>
                                                                    <w:bottom w:val="none" w:sz="0" w:space="0" w:color="auto"/>
                                                                    <w:right w:val="none" w:sz="0" w:space="0" w:color="auto"/>
                                                                  </w:divBdr>
                                                                  <w:divsChild>
                                                                    <w:div w:id="173542031">
                                                                      <w:marLeft w:val="0"/>
                                                                      <w:marRight w:val="0"/>
                                                                      <w:marTop w:val="0"/>
                                                                      <w:marBottom w:val="0"/>
                                                                      <w:divBdr>
                                                                        <w:top w:val="none" w:sz="0" w:space="0" w:color="auto"/>
                                                                        <w:left w:val="none" w:sz="0" w:space="0" w:color="auto"/>
                                                                        <w:bottom w:val="none" w:sz="0" w:space="0" w:color="auto"/>
                                                                        <w:right w:val="none" w:sz="0" w:space="0" w:color="auto"/>
                                                                      </w:divBdr>
                                                                      <w:divsChild>
                                                                        <w:div w:id="8219232">
                                                                          <w:marLeft w:val="0"/>
                                                                          <w:marRight w:val="0"/>
                                                                          <w:marTop w:val="0"/>
                                                                          <w:marBottom w:val="0"/>
                                                                          <w:divBdr>
                                                                            <w:top w:val="none" w:sz="0" w:space="0" w:color="auto"/>
                                                                            <w:left w:val="none" w:sz="0" w:space="0" w:color="auto"/>
                                                                            <w:bottom w:val="none" w:sz="0" w:space="0" w:color="auto"/>
                                                                            <w:right w:val="none" w:sz="0" w:space="0" w:color="auto"/>
                                                                          </w:divBdr>
                                                                          <w:divsChild>
                                                                            <w:div w:id="1043090654">
                                                                              <w:marLeft w:val="0"/>
                                                                              <w:marRight w:val="0"/>
                                                                              <w:marTop w:val="0"/>
                                                                              <w:marBottom w:val="0"/>
                                                                              <w:divBdr>
                                                                                <w:top w:val="none" w:sz="0" w:space="0" w:color="auto"/>
                                                                                <w:left w:val="none" w:sz="0" w:space="0" w:color="auto"/>
                                                                                <w:bottom w:val="none" w:sz="0" w:space="0" w:color="auto"/>
                                                                                <w:right w:val="none" w:sz="0" w:space="0" w:color="auto"/>
                                                                              </w:divBdr>
                                                                              <w:divsChild>
                                                                                <w:div w:id="15946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077267">
      <w:bodyDiv w:val="1"/>
      <w:marLeft w:val="0"/>
      <w:marRight w:val="0"/>
      <w:marTop w:val="0"/>
      <w:marBottom w:val="0"/>
      <w:divBdr>
        <w:top w:val="none" w:sz="0" w:space="0" w:color="auto"/>
        <w:left w:val="none" w:sz="0" w:space="0" w:color="auto"/>
        <w:bottom w:val="none" w:sz="0" w:space="0" w:color="auto"/>
        <w:right w:val="none" w:sz="0" w:space="0" w:color="auto"/>
      </w:divBdr>
      <w:divsChild>
        <w:div w:id="1926108388">
          <w:marLeft w:val="0"/>
          <w:marRight w:val="0"/>
          <w:marTop w:val="0"/>
          <w:marBottom w:val="0"/>
          <w:divBdr>
            <w:top w:val="none" w:sz="0" w:space="0" w:color="auto"/>
            <w:left w:val="none" w:sz="0" w:space="0" w:color="auto"/>
            <w:bottom w:val="none" w:sz="0" w:space="0" w:color="auto"/>
            <w:right w:val="none" w:sz="0" w:space="0" w:color="auto"/>
          </w:divBdr>
          <w:divsChild>
            <w:div w:id="785852055">
              <w:marLeft w:val="0"/>
              <w:marRight w:val="0"/>
              <w:marTop w:val="0"/>
              <w:marBottom w:val="0"/>
              <w:divBdr>
                <w:top w:val="none" w:sz="0" w:space="0" w:color="auto"/>
                <w:left w:val="none" w:sz="0" w:space="0" w:color="auto"/>
                <w:bottom w:val="none" w:sz="0" w:space="0" w:color="auto"/>
                <w:right w:val="none" w:sz="0" w:space="0" w:color="auto"/>
              </w:divBdr>
              <w:divsChild>
                <w:div w:id="1842311380">
                  <w:marLeft w:val="0"/>
                  <w:marRight w:val="0"/>
                  <w:marTop w:val="0"/>
                  <w:marBottom w:val="0"/>
                  <w:divBdr>
                    <w:top w:val="none" w:sz="0" w:space="0" w:color="auto"/>
                    <w:left w:val="none" w:sz="0" w:space="0" w:color="auto"/>
                    <w:bottom w:val="none" w:sz="0" w:space="0" w:color="auto"/>
                    <w:right w:val="none" w:sz="0" w:space="0" w:color="auto"/>
                  </w:divBdr>
                  <w:divsChild>
                    <w:div w:id="911500208">
                      <w:marLeft w:val="0"/>
                      <w:marRight w:val="0"/>
                      <w:marTop w:val="0"/>
                      <w:marBottom w:val="0"/>
                      <w:divBdr>
                        <w:top w:val="none" w:sz="0" w:space="0" w:color="auto"/>
                        <w:left w:val="none" w:sz="0" w:space="0" w:color="auto"/>
                        <w:bottom w:val="none" w:sz="0" w:space="0" w:color="auto"/>
                        <w:right w:val="none" w:sz="0" w:space="0" w:color="auto"/>
                      </w:divBdr>
                      <w:divsChild>
                        <w:div w:id="1562790004">
                          <w:marLeft w:val="0"/>
                          <w:marRight w:val="0"/>
                          <w:marTop w:val="0"/>
                          <w:marBottom w:val="0"/>
                          <w:divBdr>
                            <w:top w:val="none" w:sz="0" w:space="0" w:color="auto"/>
                            <w:left w:val="none" w:sz="0" w:space="0" w:color="auto"/>
                            <w:bottom w:val="none" w:sz="0" w:space="0" w:color="auto"/>
                            <w:right w:val="none" w:sz="0" w:space="0" w:color="auto"/>
                          </w:divBdr>
                          <w:divsChild>
                            <w:div w:id="341207050">
                              <w:marLeft w:val="0"/>
                              <w:marRight w:val="0"/>
                              <w:marTop w:val="0"/>
                              <w:marBottom w:val="0"/>
                              <w:divBdr>
                                <w:top w:val="none" w:sz="0" w:space="0" w:color="auto"/>
                                <w:left w:val="none" w:sz="0" w:space="0" w:color="auto"/>
                                <w:bottom w:val="none" w:sz="0" w:space="0" w:color="auto"/>
                                <w:right w:val="none" w:sz="0" w:space="0" w:color="auto"/>
                              </w:divBdr>
                              <w:divsChild>
                                <w:div w:id="1426347258">
                                  <w:marLeft w:val="0"/>
                                  <w:marRight w:val="0"/>
                                  <w:marTop w:val="0"/>
                                  <w:marBottom w:val="0"/>
                                  <w:divBdr>
                                    <w:top w:val="none" w:sz="0" w:space="0" w:color="auto"/>
                                    <w:left w:val="none" w:sz="0" w:space="0" w:color="auto"/>
                                    <w:bottom w:val="none" w:sz="0" w:space="0" w:color="auto"/>
                                    <w:right w:val="none" w:sz="0" w:space="0" w:color="auto"/>
                                  </w:divBdr>
                                  <w:divsChild>
                                    <w:div w:id="77753474">
                                      <w:marLeft w:val="0"/>
                                      <w:marRight w:val="0"/>
                                      <w:marTop w:val="0"/>
                                      <w:marBottom w:val="0"/>
                                      <w:divBdr>
                                        <w:top w:val="none" w:sz="0" w:space="0" w:color="auto"/>
                                        <w:left w:val="none" w:sz="0" w:space="0" w:color="auto"/>
                                        <w:bottom w:val="none" w:sz="0" w:space="0" w:color="auto"/>
                                        <w:right w:val="none" w:sz="0" w:space="0" w:color="auto"/>
                                      </w:divBdr>
                                      <w:divsChild>
                                        <w:div w:id="496265060">
                                          <w:marLeft w:val="0"/>
                                          <w:marRight w:val="0"/>
                                          <w:marTop w:val="0"/>
                                          <w:marBottom w:val="0"/>
                                          <w:divBdr>
                                            <w:top w:val="none" w:sz="0" w:space="0" w:color="auto"/>
                                            <w:left w:val="none" w:sz="0" w:space="0" w:color="auto"/>
                                            <w:bottom w:val="none" w:sz="0" w:space="0" w:color="auto"/>
                                            <w:right w:val="none" w:sz="0" w:space="0" w:color="auto"/>
                                          </w:divBdr>
                                          <w:divsChild>
                                            <w:div w:id="1451822522">
                                              <w:marLeft w:val="0"/>
                                              <w:marRight w:val="0"/>
                                              <w:marTop w:val="0"/>
                                              <w:marBottom w:val="0"/>
                                              <w:divBdr>
                                                <w:top w:val="none" w:sz="0" w:space="0" w:color="auto"/>
                                                <w:left w:val="none" w:sz="0" w:space="0" w:color="auto"/>
                                                <w:bottom w:val="none" w:sz="0" w:space="0" w:color="auto"/>
                                                <w:right w:val="none" w:sz="0" w:space="0" w:color="auto"/>
                                              </w:divBdr>
                                              <w:divsChild>
                                                <w:div w:id="960650906">
                                                  <w:marLeft w:val="0"/>
                                                  <w:marRight w:val="0"/>
                                                  <w:marTop w:val="0"/>
                                                  <w:marBottom w:val="0"/>
                                                  <w:divBdr>
                                                    <w:top w:val="none" w:sz="0" w:space="0" w:color="auto"/>
                                                    <w:left w:val="none" w:sz="0" w:space="0" w:color="auto"/>
                                                    <w:bottom w:val="none" w:sz="0" w:space="0" w:color="auto"/>
                                                    <w:right w:val="none" w:sz="0" w:space="0" w:color="auto"/>
                                                  </w:divBdr>
                                                  <w:divsChild>
                                                    <w:div w:id="1114901940">
                                                      <w:marLeft w:val="0"/>
                                                      <w:marRight w:val="0"/>
                                                      <w:marTop w:val="0"/>
                                                      <w:marBottom w:val="0"/>
                                                      <w:divBdr>
                                                        <w:top w:val="single" w:sz="6" w:space="0" w:color="auto"/>
                                                        <w:left w:val="none" w:sz="0" w:space="0" w:color="auto"/>
                                                        <w:bottom w:val="single" w:sz="6" w:space="0" w:color="auto"/>
                                                        <w:right w:val="none" w:sz="0" w:space="0" w:color="auto"/>
                                                      </w:divBdr>
                                                      <w:divsChild>
                                                        <w:div w:id="1406104716">
                                                          <w:marLeft w:val="0"/>
                                                          <w:marRight w:val="0"/>
                                                          <w:marTop w:val="0"/>
                                                          <w:marBottom w:val="0"/>
                                                          <w:divBdr>
                                                            <w:top w:val="none" w:sz="0" w:space="0" w:color="auto"/>
                                                            <w:left w:val="none" w:sz="0" w:space="0" w:color="auto"/>
                                                            <w:bottom w:val="none" w:sz="0" w:space="0" w:color="auto"/>
                                                            <w:right w:val="none" w:sz="0" w:space="0" w:color="auto"/>
                                                          </w:divBdr>
                                                          <w:divsChild>
                                                            <w:div w:id="443962860">
                                                              <w:marLeft w:val="0"/>
                                                              <w:marRight w:val="0"/>
                                                              <w:marTop w:val="0"/>
                                                              <w:marBottom w:val="0"/>
                                                              <w:divBdr>
                                                                <w:top w:val="none" w:sz="0" w:space="0" w:color="auto"/>
                                                                <w:left w:val="none" w:sz="0" w:space="0" w:color="auto"/>
                                                                <w:bottom w:val="none" w:sz="0" w:space="0" w:color="auto"/>
                                                                <w:right w:val="none" w:sz="0" w:space="0" w:color="auto"/>
                                                              </w:divBdr>
                                                              <w:divsChild>
                                                                <w:div w:id="741412112">
                                                                  <w:marLeft w:val="0"/>
                                                                  <w:marRight w:val="0"/>
                                                                  <w:marTop w:val="0"/>
                                                                  <w:marBottom w:val="0"/>
                                                                  <w:divBdr>
                                                                    <w:top w:val="none" w:sz="0" w:space="0" w:color="auto"/>
                                                                    <w:left w:val="none" w:sz="0" w:space="0" w:color="auto"/>
                                                                    <w:bottom w:val="none" w:sz="0" w:space="0" w:color="auto"/>
                                                                    <w:right w:val="none" w:sz="0" w:space="0" w:color="auto"/>
                                                                  </w:divBdr>
                                                                  <w:divsChild>
                                                                    <w:div w:id="811292245">
                                                                      <w:marLeft w:val="0"/>
                                                                      <w:marRight w:val="0"/>
                                                                      <w:marTop w:val="0"/>
                                                                      <w:marBottom w:val="0"/>
                                                                      <w:divBdr>
                                                                        <w:top w:val="none" w:sz="0" w:space="0" w:color="auto"/>
                                                                        <w:left w:val="none" w:sz="0" w:space="0" w:color="auto"/>
                                                                        <w:bottom w:val="none" w:sz="0" w:space="0" w:color="auto"/>
                                                                        <w:right w:val="none" w:sz="0" w:space="0" w:color="auto"/>
                                                                      </w:divBdr>
                                                                      <w:divsChild>
                                                                        <w:div w:id="1797092091">
                                                                          <w:marLeft w:val="0"/>
                                                                          <w:marRight w:val="0"/>
                                                                          <w:marTop w:val="0"/>
                                                                          <w:marBottom w:val="0"/>
                                                                          <w:divBdr>
                                                                            <w:top w:val="none" w:sz="0" w:space="0" w:color="auto"/>
                                                                            <w:left w:val="none" w:sz="0" w:space="0" w:color="auto"/>
                                                                            <w:bottom w:val="none" w:sz="0" w:space="0" w:color="auto"/>
                                                                            <w:right w:val="none" w:sz="0" w:space="0" w:color="auto"/>
                                                                          </w:divBdr>
                                                                          <w:divsChild>
                                                                            <w:div w:id="727535868">
                                                                              <w:marLeft w:val="0"/>
                                                                              <w:marRight w:val="0"/>
                                                                              <w:marTop w:val="0"/>
                                                                              <w:marBottom w:val="0"/>
                                                                              <w:divBdr>
                                                                                <w:top w:val="none" w:sz="0" w:space="0" w:color="auto"/>
                                                                                <w:left w:val="none" w:sz="0" w:space="0" w:color="auto"/>
                                                                                <w:bottom w:val="none" w:sz="0" w:space="0" w:color="auto"/>
                                                                                <w:right w:val="none" w:sz="0" w:space="0" w:color="auto"/>
                                                                              </w:divBdr>
                                                                              <w:divsChild>
                                                                                <w:div w:id="52078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E6FFE849CE8248B47017CC98F07C10" ma:contentTypeVersion="4" ma:contentTypeDescription="Crear nuevo documento." ma:contentTypeScope="" ma:versionID="02a5dc302a1cf32d9055b6e9d6a06a8c">
  <xsd:schema xmlns:xsd="http://www.w3.org/2001/XMLSchema" xmlns:xs="http://www.w3.org/2001/XMLSchema" xmlns:p="http://schemas.microsoft.com/office/2006/metadata/properties" xmlns:ns2="4af04328-d385-4904-a237-084cd8e7e2a9" xmlns:ns3="2bdb1da7-d590-463b-acf7-b61a2706964b" targetNamespace="http://schemas.microsoft.com/office/2006/metadata/properties" ma:root="true" ma:fieldsID="fa34a9811ec89faf1a23596222a61760" ns2:_="" ns3:_="">
    <xsd:import namespace="4af04328-d385-4904-a237-084cd8e7e2a9"/>
    <xsd:import namespace="2bdb1da7-d590-463b-acf7-b61a270696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04328-d385-4904-a237-084cd8e7e2a9"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db1da7-d590-463b-acf7-b61a270696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0037E-3F78-41F0-9819-DD35C9399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04328-d385-4904-a237-084cd8e7e2a9"/>
    <ds:schemaRef ds:uri="2bdb1da7-d590-463b-acf7-b61a27069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FA5D1C-7A61-4373-B55A-616BFC7CAC27}">
  <ds:schemaRefs>
    <ds:schemaRef ds:uri="http://schemas.microsoft.com/sharepoint/v3/contenttype/forms"/>
  </ds:schemaRefs>
</ds:datastoreItem>
</file>

<file path=customXml/itemProps3.xml><?xml version="1.0" encoding="utf-8"?>
<ds:datastoreItem xmlns:ds="http://schemas.openxmlformats.org/officeDocument/2006/customXml" ds:itemID="{8C15742B-969A-4DB6-B600-285AED0C91C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23DFC6-CE8F-4BDE-85C3-36BC5B777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6292</Words>
  <Characters>35871</Characters>
  <Application>Microsoft Office Word</Application>
  <DocSecurity>4</DocSecurity>
  <Lines>298</Lines>
  <Paragraphs>84</Paragraphs>
  <ScaleCrop>false</ScaleCrop>
  <Company/>
  <LinksUpToDate>false</LinksUpToDate>
  <CharactersWithSpaces>42079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CNMC</dc:creator>
  <cp:keywords/>
  <cp:lastModifiedBy>Comentarios tras la consulta del OS</cp:lastModifiedBy>
  <cp:revision>44</cp:revision>
  <cp:lastPrinted>2020-07-22T02:38:00Z</cp:lastPrinted>
  <dcterms:created xsi:type="dcterms:W3CDTF">2021-06-04T10:17:00Z</dcterms:created>
  <dcterms:modified xsi:type="dcterms:W3CDTF">2021-07-02T00:36:00Z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2014-05-10T00:00:00Z</vt:filetime>
  </property>
  <property fmtid="{D5CDD505-2E9C-101B-9397-08002B2CF9AE}" pid="3" name="LastSaved">
    <vt:filetime>2014-06-12T00:00:00Z</vt:filetime>
  </property>
  <property fmtid="{D5CDD505-2E9C-101B-9397-08002B2CF9AE}" pid="4" name="ContentTypeId">
    <vt:lpwstr>0x01010036E6FFE849CE8248B47017CC98F07C10</vt:lpwstr>
  </property>
  <property fmtid="{D5CDD505-2E9C-101B-9397-08002B2CF9AE}" pid="5" name="MRDEtiquetas">
    <vt:lpwstr/>
  </property>
  <property fmtid="{D5CDD505-2E9C-101B-9397-08002B2CF9AE}" pid="6" name="MRDCategoria">
    <vt:lpwstr/>
  </property>
</Properties>
</file>